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DB4" w:rsidRPr="004E1DB4" w:rsidRDefault="004E1DB4" w:rsidP="004E1DB4">
      <w:pPr>
        <w:rPr>
          <w:b/>
          <w:u w:val="single"/>
        </w:rPr>
      </w:pPr>
      <w:r w:rsidRPr="004E1DB4">
        <w:rPr>
          <w:b/>
          <w:u w:val="single"/>
        </w:rPr>
        <w:t>814_03: Enrollment Notification Request</w:t>
      </w:r>
    </w:p>
    <w:p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</w:p>
    <w:p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BGN </w:t>
      </w:r>
      <w:r>
        <w:rPr>
          <w:b/>
          <w:sz w:val="20"/>
        </w:rPr>
        <w:t>Beginning Segment</w:t>
      </w:r>
    </w:p>
    <w:p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020</w:t>
      </w:r>
    </w:p>
    <w:p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</w:p>
    <w:p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Heading</w:t>
      </w:r>
    </w:p>
    <w:p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Mandatory</w:t>
      </w:r>
    </w:p>
    <w:p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1</w:t>
      </w:r>
    </w:p>
    <w:p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indicate the beginning of a transaction set</w:t>
      </w:r>
    </w:p>
    <w:p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If BGN05 is present, then BGN04 is required.</w:t>
      </w:r>
    </w:p>
    <w:p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BGN02 is the transaction set reference number.</w:t>
      </w:r>
    </w:p>
    <w:p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BGN03 is the transaction set date.</w:t>
      </w:r>
    </w:p>
    <w:p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BGN04 is the transaction set time.</w:t>
      </w:r>
    </w:p>
    <w:p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4</w:t>
      </w:r>
      <w:r>
        <w:rPr>
          <w:sz w:val="20"/>
        </w:rPr>
        <w:tab/>
        <w:t>BGN05 is the transaction set time qualifier.</w:t>
      </w:r>
    </w:p>
    <w:p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5</w:t>
      </w:r>
      <w:r>
        <w:rPr>
          <w:sz w:val="20"/>
        </w:rPr>
        <w:tab/>
        <w:t>BGN06 is the transaction set reference number of a previously sent transaction affected by the current transaction.</w:t>
      </w:r>
    </w:p>
    <w:p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4E1DB4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</w:tr>
      <w:tr w:rsidR="004E1DB4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ins w:id="0" w:author="Scott, Kathy D." w:date="2021-01-05T20:42:00Z"/>
                <w:sz w:val="20"/>
              </w:rPr>
            </w:pPr>
            <w:r>
              <w:rPr>
                <w:sz w:val="20"/>
              </w:rPr>
              <w:t>BGN~13~200104021200719~20010402~~~200104011956531~~3</w:t>
            </w:r>
          </w:p>
          <w:p w:rsidR="00030E3B" w:rsidRDefault="00030E3B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BGN~13~200604021200719~20060402~~~200604011956531~TS~3 </w:t>
            </w:r>
            <w:ins w:id="1" w:author="Scott, Kathy D." w:date="2021-01-05T20:02:00Z">
              <w:r w:rsidR="005D7874">
                <w:rPr>
                  <w:sz w:val="20"/>
                </w:rPr>
                <w:t xml:space="preserve"> </w:t>
              </w:r>
            </w:ins>
            <w:r>
              <w:rPr>
                <w:sz w:val="20"/>
              </w:rPr>
              <w:t xml:space="preserve"> Mass Transition initiated request by ERCOT</w:t>
            </w:r>
          </w:p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ins w:id="2" w:author="Scott, Kathy D." w:date="2021-01-05T20:42:00Z"/>
                <w:sz w:val="20"/>
              </w:rPr>
            </w:pPr>
            <w:r>
              <w:rPr>
                <w:sz w:val="20"/>
              </w:rPr>
              <w:t xml:space="preserve">BGN~13~200604021200719~20060402~~~200604011956531~AQ~3 </w:t>
            </w:r>
            <w:ins w:id="3" w:author="Scott, Kathy D." w:date="2021-01-05T20:02:00Z">
              <w:r w:rsidR="005D7874">
                <w:rPr>
                  <w:sz w:val="20"/>
                </w:rPr>
                <w:t xml:space="preserve"> </w:t>
              </w:r>
            </w:ins>
            <w:r>
              <w:rPr>
                <w:sz w:val="20"/>
              </w:rPr>
              <w:t xml:space="preserve"> Acquisition Transfer initiated request by ERCOT</w:t>
            </w:r>
          </w:p>
          <w:p w:rsidR="00030E3B" w:rsidRDefault="00030E3B" w:rsidP="004F5C08">
            <w:pPr>
              <w:autoSpaceDE w:val="0"/>
              <w:autoSpaceDN w:val="0"/>
              <w:adjustRightInd w:val="0"/>
              <w:ind w:right="144"/>
              <w:rPr>
                <w:ins w:id="4" w:author="Scott, Kathy D." w:date="2021-01-05T19:59:00Z"/>
                <w:sz w:val="20"/>
              </w:rPr>
            </w:pPr>
          </w:p>
          <w:p w:rsidR="005D7874" w:rsidRDefault="005D7874" w:rsidP="004F5C08">
            <w:pPr>
              <w:autoSpaceDE w:val="0"/>
              <w:autoSpaceDN w:val="0"/>
              <w:adjustRightInd w:val="0"/>
              <w:ind w:right="144"/>
              <w:rPr>
                <w:ins w:id="5" w:author="Scott, Kathy D." w:date="2021-01-05T20:38:00Z"/>
                <w:sz w:val="20"/>
              </w:rPr>
            </w:pPr>
            <w:ins w:id="6" w:author="Scott, Kathy D." w:date="2021-01-05T19:59:00Z">
              <w:r>
                <w:rPr>
                  <w:sz w:val="20"/>
                </w:rPr>
                <w:t>BGN~13~200604021200719~20060402~~~200604011956531~</w:t>
              </w:r>
              <w:r>
                <w:rPr>
                  <w:sz w:val="20"/>
                </w:rPr>
                <w:t>CR</w:t>
              </w:r>
              <w:r>
                <w:rPr>
                  <w:sz w:val="20"/>
                </w:rPr>
                <w:t>~3</w:t>
              </w:r>
              <w:r>
                <w:rPr>
                  <w:sz w:val="20"/>
                </w:rPr>
                <w:t xml:space="preserve">   </w:t>
              </w:r>
            </w:ins>
            <w:ins w:id="7" w:author="Scott, Kathy D." w:date="2021-01-05T20:34:00Z">
              <w:r w:rsidR="00817169">
                <w:rPr>
                  <w:sz w:val="20"/>
                </w:rPr>
                <w:t xml:space="preserve">Move-In </w:t>
              </w:r>
            </w:ins>
            <w:ins w:id="8" w:author="Scott, Kathy D." w:date="2021-01-05T20:00:00Z">
              <w:r>
                <w:rPr>
                  <w:sz w:val="20"/>
                </w:rPr>
                <w:t>R</w:t>
              </w:r>
            </w:ins>
            <w:ins w:id="9" w:author="Scott, Kathy D." w:date="2021-01-05T20:28:00Z">
              <w:r w:rsidR="00817169">
                <w:rPr>
                  <w:sz w:val="20"/>
                </w:rPr>
                <w:t>equest to R</w:t>
              </w:r>
            </w:ins>
            <w:ins w:id="10" w:author="Scott, Kathy D." w:date="2021-01-05T20:00:00Z">
              <w:r>
                <w:rPr>
                  <w:sz w:val="20"/>
                </w:rPr>
                <w:t>everse Switch due to Customer’s Right of Rescission</w:t>
              </w:r>
            </w:ins>
          </w:p>
          <w:p w:rsidR="0001086E" w:rsidRDefault="0001086E" w:rsidP="004F5C08">
            <w:pPr>
              <w:autoSpaceDE w:val="0"/>
              <w:autoSpaceDN w:val="0"/>
              <w:adjustRightInd w:val="0"/>
              <w:ind w:right="144"/>
              <w:rPr>
                <w:ins w:id="11" w:author="Scott, Kathy D." w:date="2021-01-05T19:58:00Z"/>
                <w:sz w:val="20"/>
              </w:rPr>
            </w:pPr>
            <w:ins w:id="12" w:author="Scott, Kathy D." w:date="2021-01-05T20:38:00Z">
              <w:r>
                <w:rPr>
                  <w:sz w:val="20"/>
                </w:rPr>
                <w:t>BGN~13~200604021200719~20060402~~~200604011956531~</w:t>
              </w:r>
              <w:r>
                <w:rPr>
                  <w:sz w:val="20"/>
                </w:rPr>
                <w:t>IA</w:t>
              </w:r>
              <w:r>
                <w:rPr>
                  <w:sz w:val="20"/>
                </w:rPr>
                <w:t xml:space="preserve">~3   Move-In Request to Reverse </w:t>
              </w:r>
            </w:ins>
            <w:ins w:id="13" w:author="Scott, Kathy D." w:date="2021-01-05T20:39:00Z">
              <w:r>
                <w:rPr>
                  <w:sz w:val="20"/>
                </w:rPr>
                <w:t xml:space="preserve">a </w:t>
              </w:r>
            </w:ins>
            <w:ins w:id="14" w:author="Scott, Kathy D." w:date="2021-01-05T20:38:00Z">
              <w:r>
                <w:rPr>
                  <w:sz w:val="20"/>
                </w:rPr>
                <w:t>Switch or Move-In due to an Inadvertent Gain</w:t>
              </w:r>
            </w:ins>
          </w:p>
          <w:p w:rsidR="005D7874" w:rsidRDefault="005D7874" w:rsidP="004F5C08">
            <w:pPr>
              <w:autoSpaceDE w:val="0"/>
              <w:autoSpaceDN w:val="0"/>
              <w:adjustRightInd w:val="0"/>
              <w:ind w:right="144"/>
            </w:pPr>
          </w:p>
        </w:tc>
      </w:tr>
    </w:tbl>
    <w:p w:rsidR="004E1DB4" w:rsidRDefault="004E1DB4" w:rsidP="004E1DB4">
      <w:pPr>
        <w:autoSpaceDE w:val="0"/>
        <w:autoSpaceDN w:val="0"/>
        <w:adjustRightInd w:val="0"/>
        <w:rPr>
          <w:sz w:val="20"/>
        </w:rPr>
      </w:pPr>
    </w:p>
    <w:p w:rsidR="004E1DB4" w:rsidRDefault="004E1DB4" w:rsidP="004E1DB4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:rsidR="004E1DB4" w:rsidRDefault="004E1DB4" w:rsidP="004E1DB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:rsidR="004E1DB4" w:rsidRDefault="004E1DB4" w:rsidP="004E1DB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32"/>
        <w:gridCol w:w="35"/>
        <w:gridCol w:w="20"/>
        <w:gridCol w:w="3393"/>
        <w:gridCol w:w="432"/>
        <w:gridCol w:w="20"/>
        <w:gridCol w:w="960"/>
        <w:gridCol w:w="6"/>
        <w:gridCol w:w="474"/>
      </w:tblGrid>
      <w:tr w:rsidR="004E1DB4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identifying purpose of transaction set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13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Request</w:t>
            </w:r>
          </w:p>
        </w:tc>
      </w:tr>
      <w:tr w:rsidR="004E1DB4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A unique transaction identification number assigned by the originator of this transaction.  This number must be unique over time.</w:t>
            </w:r>
          </w:p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4E1DB4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373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DT 8/8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Date expressed as CCYYMMDD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The transaction creation date - the date that the data was processed by the sender's application system.</w:t>
            </w:r>
          </w:p>
        </w:tc>
      </w:tr>
      <w:tr w:rsidR="004E1DB4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Refers to the BGN02 of the...</w:t>
            </w:r>
          </w:p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... Enrollment Request (814_01), </w:t>
            </w:r>
          </w:p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... Move In Request (814_16), </w:t>
            </w:r>
          </w:p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... Move Out (814_24)</w:t>
            </w:r>
          </w:p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For Mass Transition transaction this will be a unique number created by ERCOT</w:t>
            </w:r>
          </w:p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number will be tracked in the BGN06 through the lifecycle of the respective process.</w:t>
            </w:r>
          </w:p>
        </w:tc>
      </w:tr>
      <w:tr w:rsidR="004E1DB4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640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specifying the type of transaction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AQ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Quantity Verification Inquiry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 inquiry as to the validity of the quantity associated with an open order</w:t>
            </w:r>
            <w:r w:rsidR="004F5C08">
              <w:rPr>
                <w:sz w:val="20"/>
              </w:rPr>
              <w:t xml:space="preserve"> </w:t>
            </w:r>
          </w:p>
        </w:tc>
      </w:tr>
      <w:tr w:rsidR="004E1DB4" w:rsidTr="004E1DB4">
        <w:trPr>
          <w:gridAfter w:val="1"/>
          <w:wAfter w:w="47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Required for ERCOT initiated transaction for </w:t>
            </w:r>
            <w:del w:id="15" w:author="Scott, Kathy D." w:date="2021-01-05T20:45:00Z">
              <w:r w:rsidDel="004C02D4">
                <w:rPr>
                  <w:sz w:val="20"/>
                </w:rPr>
                <w:delText>a</w:delText>
              </w:r>
            </w:del>
            <w:ins w:id="16" w:author="Scott, Kathy D." w:date="2021-01-05T20:45:00Z">
              <w:r w:rsidR="004C02D4">
                <w:rPr>
                  <w:sz w:val="20"/>
                </w:rPr>
                <w:t>an</w:t>
              </w:r>
            </w:ins>
            <w:r>
              <w:rPr>
                <w:sz w:val="20"/>
              </w:rPr>
              <w:t xml:space="preserve"> Acquisition Transfer to transfer the ESI ID from CR to CR</w:t>
            </w:r>
          </w:p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AA00E4" w:rsidTr="004F5C08">
        <w:trPr>
          <w:gridAfter w:val="1"/>
          <w:wAfter w:w="474" w:type="dxa"/>
          <w:ins w:id="17" w:author="Jim Lee" w:date="2021-01-05T15:2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00E4" w:rsidRDefault="00AA00E4" w:rsidP="00AA00E4">
            <w:pPr>
              <w:autoSpaceDE w:val="0"/>
              <w:autoSpaceDN w:val="0"/>
              <w:adjustRightInd w:val="0"/>
              <w:ind w:right="144"/>
              <w:rPr>
                <w:ins w:id="18" w:author="Jim Lee" w:date="2021-01-05T15:27:00Z"/>
              </w:rPr>
            </w:pPr>
            <w:ins w:id="19" w:author="Jim Lee" w:date="2021-01-05T15:27:00Z">
              <w:r>
                <w:t xml:space="preserve">                                                     </w:t>
              </w:r>
            </w:ins>
            <w:ins w:id="20" w:author="Jim Lee" w:date="2021-01-05T15:29:00Z">
              <w:r>
                <w:rPr>
                  <w:sz w:val="20"/>
                </w:rPr>
                <w:t>CR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21" w:author="Jim Lee" w:date="2021-01-05T15:27:00Z"/>
                <w:sz w:val="20"/>
              </w:rPr>
            </w:pPr>
            <w:ins w:id="22" w:author="Jim Lee" w:date="2021-01-05T15:29:00Z">
              <w:r>
                <w:rPr>
                  <w:sz w:val="20"/>
                </w:rPr>
                <w:t>Credit Memo</w:t>
              </w:r>
            </w:ins>
          </w:p>
        </w:tc>
      </w:tr>
      <w:tr w:rsidR="00AA00E4" w:rsidTr="004F5C08">
        <w:trPr>
          <w:gridAfter w:val="1"/>
          <w:wAfter w:w="474" w:type="dxa"/>
          <w:ins w:id="23" w:author="Jim Lee" w:date="2021-01-05T15:2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24" w:author="Jim Lee" w:date="2021-01-05T15:27:00Z"/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AA00E4" w:rsidRDefault="00AA00E4" w:rsidP="00AA00E4">
            <w:pPr>
              <w:autoSpaceDE w:val="0"/>
              <w:autoSpaceDN w:val="0"/>
              <w:adjustRightInd w:val="0"/>
              <w:ind w:right="144"/>
              <w:rPr>
                <w:ins w:id="25" w:author="Jim Lee" w:date="2021-01-05T15:27:00Z"/>
                <w:sz w:val="20"/>
              </w:rPr>
            </w:pPr>
            <w:ins w:id="26" w:author="Jim Lee" w:date="2021-01-05T15:27:00Z">
              <w:r>
                <w:rPr>
                  <w:sz w:val="20"/>
                </w:rPr>
                <w:t>Required for CR initiated transaction to inform TDSP that</w:t>
              </w:r>
            </w:ins>
            <w:ins w:id="27" w:author="Scott, Kathy D." w:date="2021-01-05T17:21:00Z">
              <w:r w:rsidR="004F5C08">
                <w:rPr>
                  <w:sz w:val="20"/>
                </w:rPr>
                <w:t xml:space="preserve"> this</w:t>
              </w:r>
            </w:ins>
            <w:del w:id="28" w:author="Scott, Kathy D." w:date="2021-01-05T17:21:00Z">
              <w:r w:rsidR="004F5C08" w:rsidDel="004F5C08">
                <w:rPr>
                  <w:sz w:val="20"/>
                </w:rPr>
                <w:delText xml:space="preserve"> </w:delText>
              </w:r>
            </w:del>
            <w:ins w:id="29" w:author="Jim Lee" w:date="2021-01-05T15:27:00Z">
              <w:r>
                <w:rPr>
                  <w:sz w:val="20"/>
                </w:rPr>
                <w:t xml:space="preserve"> transaction is </w:t>
              </w:r>
            </w:ins>
            <w:ins w:id="30" w:author="Scott, Kathy D." w:date="2021-01-05T17:21:00Z">
              <w:r w:rsidR="004F5C08">
                <w:rPr>
                  <w:sz w:val="20"/>
                </w:rPr>
                <w:t xml:space="preserve">being used </w:t>
              </w:r>
            </w:ins>
            <w:ins w:id="31" w:author="Jim Lee" w:date="2021-01-05T15:27:00Z">
              <w:r>
                <w:rPr>
                  <w:sz w:val="20"/>
                </w:rPr>
                <w:t xml:space="preserve">to </w:t>
              </w:r>
              <w:del w:id="32" w:author="Scott, Kathy D." w:date="2021-01-05T17:28:00Z">
                <w:r w:rsidDel="00E26F8C">
                  <w:rPr>
                    <w:sz w:val="20"/>
                  </w:rPr>
                  <w:delText>resolve a</w:delText>
                </w:r>
              </w:del>
            </w:ins>
            <w:ins w:id="33" w:author="Scott, Kathy D." w:date="2021-01-05T17:28:00Z">
              <w:r w:rsidR="00E26F8C">
                <w:rPr>
                  <w:sz w:val="20"/>
                </w:rPr>
                <w:t xml:space="preserve">reverse a Switch due </w:t>
              </w:r>
            </w:ins>
            <w:ins w:id="34" w:author="Scott, Kathy D." w:date="2021-01-05T17:29:00Z">
              <w:r w:rsidR="00E26F8C">
                <w:rPr>
                  <w:sz w:val="20"/>
                </w:rPr>
                <w:t xml:space="preserve">to </w:t>
              </w:r>
            </w:ins>
            <w:ins w:id="35" w:author="Jim Lee" w:date="2021-01-05T15:27:00Z">
              <w:del w:id="36" w:author="Scott, Kathy D." w:date="2021-01-05T17:25:00Z">
                <w:r w:rsidDel="007651A6">
                  <w:rPr>
                    <w:sz w:val="20"/>
                  </w:rPr>
                  <w:delText>n</w:delText>
                </w:r>
              </w:del>
              <w:del w:id="37" w:author="Scott, Kathy D." w:date="2021-01-05T17:29:00Z">
                <w:r w:rsidDel="00E26F8C">
                  <w:rPr>
                    <w:sz w:val="20"/>
                  </w:rPr>
                  <w:delText xml:space="preserve"> </w:delText>
                </w:r>
              </w:del>
            </w:ins>
            <w:ins w:id="38" w:author="Jim Lee" w:date="2021-01-05T15:29:00Z">
              <w:r>
                <w:rPr>
                  <w:sz w:val="20"/>
                </w:rPr>
                <w:t>Customer</w:t>
              </w:r>
            </w:ins>
            <w:ins w:id="39" w:author="Scott, Kathy D." w:date="2021-01-05T17:29:00Z">
              <w:r w:rsidR="00E26F8C">
                <w:rPr>
                  <w:sz w:val="20"/>
                </w:rPr>
                <w:t>’s Right of</w:t>
              </w:r>
            </w:ins>
            <w:ins w:id="40" w:author="Jim Lee" w:date="2021-01-05T15:29:00Z">
              <w:r>
                <w:rPr>
                  <w:sz w:val="20"/>
                </w:rPr>
                <w:t xml:space="preserve"> Rescission</w:t>
              </w:r>
            </w:ins>
          </w:p>
        </w:tc>
      </w:tr>
      <w:tr w:rsidR="00AA00E4" w:rsidTr="004F5C08">
        <w:trPr>
          <w:gridAfter w:val="1"/>
          <w:wAfter w:w="474" w:type="dxa"/>
          <w:ins w:id="41" w:author="Jim Lee" w:date="2021-01-05T15:29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42" w:author="Jim Lee" w:date="2021-01-05T15:29:00Z"/>
              </w:rPr>
            </w:pPr>
            <w:ins w:id="43" w:author="Jim Lee" w:date="2021-01-05T15:29:00Z">
              <w:r>
                <w:t xml:space="preserve">                                                     </w:t>
              </w:r>
              <w:r w:rsidRPr="004E1DB4">
                <w:rPr>
                  <w:sz w:val="20"/>
                </w:rPr>
                <w:t>IA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44" w:author="Jim Lee" w:date="2021-01-05T15:29:00Z"/>
                <w:sz w:val="20"/>
              </w:rPr>
            </w:pPr>
            <w:ins w:id="45" w:author="Jim Lee" w:date="2021-01-05T15:29:00Z">
              <w:r>
                <w:rPr>
                  <w:sz w:val="20"/>
                </w:rPr>
                <w:t>Inventory</w:t>
              </w:r>
            </w:ins>
          </w:p>
        </w:tc>
      </w:tr>
      <w:tr w:rsidR="00AA00E4" w:rsidTr="004F5C08">
        <w:trPr>
          <w:gridAfter w:val="1"/>
          <w:wAfter w:w="474" w:type="dxa"/>
          <w:ins w:id="46" w:author="Jim Lee" w:date="2021-01-05T15:29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47" w:author="Jim Lee" w:date="2021-01-05T15:29:00Z"/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48" w:author="Jim Lee" w:date="2021-01-05T15:29:00Z"/>
                <w:sz w:val="20"/>
              </w:rPr>
            </w:pPr>
            <w:ins w:id="49" w:author="Jim Lee" w:date="2021-01-05T15:29:00Z">
              <w:r>
                <w:rPr>
                  <w:sz w:val="20"/>
                </w:rPr>
                <w:t xml:space="preserve">Required for CR initiated transaction to inform TDSP that </w:t>
              </w:r>
            </w:ins>
            <w:ins w:id="50" w:author="Scott, Kathy D." w:date="2021-01-05T17:22:00Z">
              <w:r w:rsidR="004F5C08">
                <w:rPr>
                  <w:sz w:val="20"/>
                </w:rPr>
                <w:t xml:space="preserve">this </w:t>
              </w:r>
            </w:ins>
            <w:ins w:id="51" w:author="Jim Lee" w:date="2021-01-05T15:29:00Z">
              <w:r>
                <w:rPr>
                  <w:sz w:val="20"/>
                </w:rPr>
                <w:t>transaction is</w:t>
              </w:r>
            </w:ins>
            <w:ins w:id="52" w:author="Scott, Kathy D." w:date="2021-01-05T17:22:00Z">
              <w:r w:rsidR="004F5C08">
                <w:rPr>
                  <w:sz w:val="20"/>
                </w:rPr>
                <w:t xml:space="preserve"> being used</w:t>
              </w:r>
            </w:ins>
            <w:ins w:id="53" w:author="Jim Lee" w:date="2021-01-05T15:29:00Z">
              <w:r>
                <w:rPr>
                  <w:sz w:val="20"/>
                </w:rPr>
                <w:t xml:space="preserve"> to r</w:t>
              </w:r>
            </w:ins>
            <w:ins w:id="54" w:author="Scott, Kathy D." w:date="2021-01-05T17:28:00Z">
              <w:r w:rsidR="00E26F8C">
                <w:rPr>
                  <w:sz w:val="20"/>
                </w:rPr>
                <w:t>everse a Switch</w:t>
              </w:r>
            </w:ins>
            <w:ins w:id="55" w:author="Scott, Kathy D." w:date="2021-01-05T17:30:00Z">
              <w:r w:rsidR="00E26F8C">
                <w:rPr>
                  <w:sz w:val="20"/>
                </w:rPr>
                <w:t xml:space="preserve"> or Move-In</w:t>
              </w:r>
            </w:ins>
            <w:ins w:id="56" w:author="Scott, Kathy D." w:date="2021-01-05T17:28:00Z">
              <w:r w:rsidR="00E26F8C">
                <w:rPr>
                  <w:sz w:val="20"/>
                </w:rPr>
                <w:t xml:space="preserve"> due to </w:t>
              </w:r>
            </w:ins>
            <w:ins w:id="57" w:author="Jim Lee" w:date="2021-01-05T15:29:00Z">
              <w:del w:id="58" w:author="Scott, Kathy D." w:date="2021-01-05T17:28:00Z">
                <w:r w:rsidDel="00E26F8C">
                  <w:rPr>
                    <w:sz w:val="20"/>
                  </w:rPr>
                  <w:delText xml:space="preserve">esolve </w:delText>
                </w:r>
              </w:del>
              <w:r>
                <w:rPr>
                  <w:sz w:val="20"/>
                </w:rPr>
                <w:t xml:space="preserve">an Inadvertent </w:t>
              </w:r>
              <w:del w:id="59" w:author="Scott, Kathy D." w:date="2021-01-05T20:12:00Z">
                <w:r w:rsidDel="008F6C2A">
                  <w:rPr>
                    <w:sz w:val="20"/>
                  </w:rPr>
                  <w:delText>Switch</w:delText>
                </w:r>
              </w:del>
            </w:ins>
            <w:ins w:id="60" w:author="Scott, Kathy D." w:date="2021-01-05T20:12:00Z">
              <w:r w:rsidR="008F6C2A">
                <w:rPr>
                  <w:sz w:val="20"/>
                </w:rPr>
                <w:t>Gain</w:t>
              </w:r>
            </w:ins>
          </w:p>
        </w:tc>
      </w:tr>
      <w:tr w:rsidR="004E1DB4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Transfer Statement</w:t>
            </w:r>
          </w:p>
        </w:tc>
      </w:tr>
      <w:tr w:rsidR="004E1DB4" w:rsidTr="004E1DB4">
        <w:trPr>
          <w:gridAfter w:val="1"/>
          <w:wAfter w:w="47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E1DB4" w:rsidRDefault="004E1DB4" w:rsidP="004E1DB4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Required for ERCOT </w:t>
            </w:r>
            <w:del w:id="61" w:author="Scott, Kathy D." w:date="2021-01-05T17:25:00Z">
              <w:r w:rsidDel="007651A6">
                <w:rPr>
                  <w:sz w:val="20"/>
                </w:rPr>
                <w:delText>initiated  transaction</w:delText>
              </w:r>
            </w:del>
            <w:ins w:id="62" w:author="Scott, Kathy D." w:date="2021-01-05T17:25:00Z">
              <w:r w:rsidR="007651A6">
                <w:rPr>
                  <w:sz w:val="20"/>
                </w:rPr>
                <w:t>initiated transaction</w:t>
              </w:r>
            </w:ins>
            <w:r>
              <w:rPr>
                <w:sz w:val="20"/>
              </w:rPr>
              <w:t xml:space="preserve"> for a Mass Transition to transfer the ESI ID from CR to CR</w:t>
            </w:r>
          </w:p>
          <w:p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4E1DB4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306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1/2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indicating type of action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4E1DB4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Delete</w:t>
            </w:r>
          </w:p>
        </w:tc>
      </w:tr>
      <w:tr w:rsidR="004E1DB4" w:rsidTr="004E1DB4">
        <w:trPr>
          <w:gridAfter w:val="1"/>
          <w:wAfter w:w="47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Indicates Texas SET Transaction 814_03</w:t>
            </w:r>
          </w:p>
        </w:tc>
      </w:tr>
    </w:tbl>
    <w:p w:rsidR="00AA00E4" w:rsidRDefault="00AA00E4" w:rsidP="004E1DB4"/>
    <w:p w:rsidR="00AA00E4" w:rsidRDefault="00AA00E4">
      <w:pPr>
        <w:spacing w:after="160" w:line="259" w:lineRule="auto"/>
      </w:pPr>
      <w:r>
        <w:br w:type="page"/>
      </w:r>
    </w:p>
    <w:p w:rsidR="0062450D" w:rsidRDefault="0062450D" w:rsidP="00AA00E4">
      <w:pPr>
        <w:rPr>
          <w:b/>
          <w:u w:val="single"/>
        </w:rPr>
      </w:pPr>
    </w:p>
    <w:p w:rsidR="00AA00E4" w:rsidRPr="004E1DB4" w:rsidRDefault="00AA00E4" w:rsidP="00AA00E4">
      <w:pPr>
        <w:rPr>
          <w:b/>
          <w:u w:val="single"/>
        </w:rPr>
      </w:pPr>
      <w:r>
        <w:rPr>
          <w:b/>
          <w:u w:val="single"/>
        </w:rPr>
        <w:t>814_04</w:t>
      </w:r>
      <w:r w:rsidRPr="004E1DB4">
        <w:rPr>
          <w:b/>
          <w:u w:val="single"/>
        </w:rPr>
        <w:t xml:space="preserve">: Enrollment Notification </w:t>
      </w:r>
      <w:r>
        <w:rPr>
          <w:b/>
          <w:u w:val="single"/>
        </w:rPr>
        <w:t>Response</w:t>
      </w:r>
    </w:p>
    <w:p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</w:p>
    <w:p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</w:p>
    <w:p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BGN </w:t>
      </w:r>
      <w:r>
        <w:rPr>
          <w:b/>
          <w:sz w:val="20"/>
        </w:rPr>
        <w:t>Beginning Segment</w:t>
      </w:r>
    </w:p>
    <w:p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020</w:t>
      </w:r>
    </w:p>
    <w:p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</w:p>
    <w:p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Heading</w:t>
      </w:r>
    </w:p>
    <w:p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Mandatory</w:t>
      </w:r>
    </w:p>
    <w:p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1</w:t>
      </w:r>
    </w:p>
    <w:p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indicate the beginning of a transaction set</w:t>
      </w:r>
    </w:p>
    <w:p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If BGN05 is present, then BGN04 is required.</w:t>
      </w:r>
    </w:p>
    <w:p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BGN02 is the transaction set reference number.</w:t>
      </w:r>
    </w:p>
    <w:p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BGN03 is the transaction set date.</w:t>
      </w:r>
    </w:p>
    <w:p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BGN04 is the transaction set time.</w:t>
      </w:r>
    </w:p>
    <w:p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4</w:t>
      </w:r>
      <w:r>
        <w:rPr>
          <w:sz w:val="20"/>
        </w:rPr>
        <w:tab/>
        <w:t>BGN05 is the transaction set time qualifier.</w:t>
      </w:r>
    </w:p>
    <w:p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5</w:t>
      </w:r>
      <w:r>
        <w:rPr>
          <w:sz w:val="20"/>
        </w:rPr>
        <w:tab/>
        <w:t>BGN06 is the transaction set reference number of a previously sent transaction affected by the current transaction.</w:t>
      </w:r>
    </w:p>
    <w:p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AA00E4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</w:tr>
      <w:tr w:rsidR="00AA00E4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63" w:author="Scott, Kathy D." w:date="2021-01-05T20:44:00Z"/>
                <w:sz w:val="20"/>
              </w:rPr>
            </w:pPr>
            <w:r>
              <w:rPr>
                <w:sz w:val="20"/>
              </w:rPr>
              <w:t>BGN~11~200104021200719~20010402~~~200104011956531~~4</w:t>
            </w:r>
          </w:p>
          <w:p w:rsidR="005E3862" w:rsidRDefault="005E3862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BGN~11~200104021200719~20010402~~~200104011956531~TS~4</w:t>
            </w:r>
            <w:ins w:id="64" w:author="Scott, Kathy D." w:date="2021-01-05T20:29:00Z">
              <w:r w:rsidR="00817169">
                <w:rPr>
                  <w:sz w:val="20"/>
                </w:rPr>
                <w:t xml:space="preserve">  </w:t>
              </w:r>
            </w:ins>
          </w:p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65" w:author="Scott, Kathy D." w:date="2021-01-05T20:44:00Z"/>
                <w:sz w:val="20"/>
              </w:rPr>
            </w:pPr>
            <w:r>
              <w:rPr>
                <w:sz w:val="20"/>
              </w:rPr>
              <w:t>BGN~11~200104021200719~20010402~~~200104011956531~AQ~4</w:t>
            </w:r>
          </w:p>
          <w:p w:rsidR="005E3862" w:rsidRDefault="005E3862" w:rsidP="004F5C08">
            <w:pPr>
              <w:autoSpaceDE w:val="0"/>
              <w:autoSpaceDN w:val="0"/>
              <w:adjustRightInd w:val="0"/>
              <w:ind w:right="144"/>
              <w:rPr>
                <w:ins w:id="66" w:author="Scott, Kathy D." w:date="2021-01-05T20:02:00Z"/>
                <w:sz w:val="20"/>
              </w:rPr>
            </w:pPr>
          </w:p>
          <w:p w:rsidR="005D7874" w:rsidRDefault="005D7874" w:rsidP="00817169">
            <w:pPr>
              <w:autoSpaceDE w:val="0"/>
              <w:autoSpaceDN w:val="0"/>
              <w:adjustRightInd w:val="0"/>
              <w:ind w:right="144"/>
              <w:rPr>
                <w:ins w:id="67" w:author="Scott, Kathy D." w:date="2021-01-05T20:39:00Z"/>
                <w:sz w:val="20"/>
              </w:rPr>
            </w:pPr>
            <w:ins w:id="68" w:author="Scott, Kathy D." w:date="2021-01-05T20:02:00Z">
              <w:r>
                <w:rPr>
                  <w:sz w:val="20"/>
                </w:rPr>
                <w:t>BGN~11~200104021200719~20010402~~~200104011956531~</w:t>
              </w:r>
              <w:r>
                <w:rPr>
                  <w:sz w:val="20"/>
                </w:rPr>
                <w:t>CR</w:t>
              </w:r>
              <w:r>
                <w:rPr>
                  <w:sz w:val="20"/>
                </w:rPr>
                <w:t>~4</w:t>
              </w:r>
            </w:ins>
            <w:ins w:id="69" w:author="Scott, Kathy D." w:date="2021-01-05T20:29:00Z">
              <w:r w:rsidR="00817169">
                <w:rPr>
                  <w:sz w:val="20"/>
                </w:rPr>
                <w:t xml:space="preserve">  </w:t>
              </w:r>
            </w:ins>
          </w:p>
          <w:p w:rsidR="00817169" w:rsidRDefault="00030E3B" w:rsidP="004C02D4">
            <w:pPr>
              <w:autoSpaceDE w:val="0"/>
              <w:autoSpaceDN w:val="0"/>
              <w:adjustRightInd w:val="0"/>
              <w:ind w:right="144"/>
            </w:pPr>
            <w:ins w:id="70" w:author="Scott, Kathy D." w:date="2021-01-05T20:39:00Z">
              <w:r>
                <w:rPr>
                  <w:sz w:val="20"/>
                </w:rPr>
                <w:t>BGN~11~200104021200719~20010402~~~200104011956531~</w:t>
              </w:r>
              <w:r>
                <w:rPr>
                  <w:sz w:val="20"/>
                </w:rPr>
                <w:t>IA</w:t>
              </w:r>
              <w:r>
                <w:rPr>
                  <w:sz w:val="20"/>
                </w:rPr>
                <w:t xml:space="preserve">~4  </w:t>
              </w:r>
            </w:ins>
          </w:p>
        </w:tc>
      </w:tr>
    </w:tbl>
    <w:p w:rsidR="00AA00E4" w:rsidRDefault="00AA00E4" w:rsidP="00AA00E4">
      <w:pPr>
        <w:autoSpaceDE w:val="0"/>
        <w:autoSpaceDN w:val="0"/>
        <w:adjustRightInd w:val="0"/>
        <w:rPr>
          <w:sz w:val="20"/>
        </w:rPr>
      </w:pPr>
    </w:p>
    <w:p w:rsidR="00AA00E4" w:rsidRDefault="00AA00E4" w:rsidP="00AA00E4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:rsidR="00AA00E4" w:rsidRDefault="00AA00E4" w:rsidP="00AA00E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:rsidR="00AA00E4" w:rsidRDefault="00AA00E4" w:rsidP="00AA00E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512"/>
        <w:gridCol w:w="20"/>
        <w:gridCol w:w="3248"/>
        <w:gridCol w:w="432"/>
        <w:gridCol w:w="20"/>
        <w:gridCol w:w="966"/>
        <w:gridCol w:w="143"/>
        <w:gridCol w:w="20"/>
        <w:gridCol w:w="125"/>
        <w:gridCol w:w="186"/>
        <w:tblGridChange w:id="71">
          <w:tblGrid>
            <w:gridCol w:w="1007"/>
            <w:gridCol w:w="1080"/>
            <w:gridCol w:w="893"/>
            <w:gridCol w:w="188"/>
            <w:gridCol w:w="1332"/>
            <w:gridCol w:w="35"/>
            <w:gridCol w:w="20"/>
            <w:gridCol w:w="125"/>
            <w:gridCol w:w="3268"/>
            <w:gridCol w:w="432"/>
            <w:gridCol w:w="20"/>
            <w:gridCol w:w="966"/>
            <w:gridCol w:w="143"/>
            <w:gridCol w:w="331"/>
          </w:tblGrid>
        </w:tblGridChange>
      </w:tblGrid>
      <w:tr w:rsidR="00AA00E4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AA00E4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identifying purpose of transaction set</w:t>
            </w:r>
          </w:p>
        </w:tc>
      </w:tr>
      <w:tr w:rsidR="00AA00E4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72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73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74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75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11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76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77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Response</w:t>
            </w:r>
          </w:p>
        </w:tc>
      </w:tr>
      <w:tr w:rsidR="00AA00E4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AA00E4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AA00E4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A unique transaction identification number assigned by the originator of this transaction.  This number must be unique over time.</w:t>
            </w:r>
          </w:p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AA00E4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373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DT 8/8</w:t>
            </w:r>
          </w:p>
        </w:tc>
      </w:tr>
      <w:tr w:rsidR="00AA00E4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Date expressed as CCYYMMDD</w:t>
            </w:r>
          </w:p>
        </w:tc>
      </w:tr>
      <w:tr w:rsidR="00AA00E4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The transaction creation date - the date that the data was processed by the sender's application system.</w:t>
            </w:r>
          </w:p>
        </w:tc>
      </w:tr>
      <w:tr w:rsidR="00AA00E4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AA00E4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AA00E4" w:rsidTr="005B585A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78" w:author="Scott, Kathy D." w:date="2021-01-05T20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3"/>
          <w:wAfter w:w="331" w:type="dxa"/>
          <w:trHeight w:val="60"/>
          <w:trPrChange w:id="79" w:author="Scott, Kathy D." w:date="2021-01-05T20:48:00Z">
            <w:trPr>
              <w:gridAfter w:val="3"/>
              <w:wAfter w:w="331" w:type="dxa"/>
            </w:trPr>
          </w:trPrChange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80" w:author="Scott, Kathy D." w:date="2021-01-05T20:48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81" w:author="Scott, Kathy D." w:date="2021-01-05T20:22:00Z"/>
              </w:rPr>
            </w:pPr>
          </w:p>
          <w:p w:rsidR="0076699E" w:rsidRDefault="0076699E" w:rsidP="004F5C08">
            <w:pPr>
              <w:autoSpaceDE w:val="0"/>
              <w:autoSpaceDN w:val="0"/>
              <w:adjustRightInd w:val="0"/>
              <w:ind w:right="144"/>
              <w:rPr>
                <w:ins w:id="82" w:author="Scott, Kathy D." w:date="2021-01-05T20:22:00Z"/>
              </w:rPr>
            </w:pPr>
          </w:p>
          <w:p w:rsidR="0076699E" w:rsidRDefault="0076699E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83" w:author="Scott, Kathy D." w:date="2021-01-05T20:48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:rsidR="0076699E" w:rsidRDefault="00AA00E4" w:rsidP="004C02D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Refers to the BGN06 of the Switch REP Notification Request (814_03).  This number will be tracked in the BGN06 through the lifecycle of the Registration Process.</w:t>
            </w:r>
            <w:bookmarkStart w:id="84" w:name="_GoBack"/>
            <w:bookmarkEnd w:id="84"/>
          </w:p>
        </w:tc>
      </w:tr>
      <w:tr w:rsidR="00AA00E4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640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AA00E4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specifying the type of transaction</w:t>
            </w:r>
          </w:p>
        </w:tc>
      </w:tr>
      <w:tr w:rsidR="00AA00E4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AA00E4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85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86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87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88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AQ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89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90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Quantity Verification Inquiry</w:t>
            </w:r>
          </w:p>
        </w:tc>
      </w:tr>
      <w:tr w:rsidR="00AA00E4" w:rsidTr="00AA00E4">
        <w:trPr>
          <w:gridAfter w:val="3"/>
          <w:wAfter w:w="331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 inquiry as to the validity of the quantity associated with an open order</w:t>
            </w:r>
          </w:p>
        </w:tc>
      </w:tr>
      <w:tr w:rsidR="00AA00E4" w:rsidTr="008F6C2A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91" w:author="Scott, Kathy D." w:date="2021-01-05T20:16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trHeight w:val="693"/>
          <w:trPrChange w:id="92" w:author="Scott, Kathy D." w:date="2021-01-05T20:16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93" w:author="Scott, Kathy D." w:date="2021-01-05T20:16:00Z">
              <w:tcPr>
                <w:tcW w:w="468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94" w:author="Scott, Kathy D." w:date="2021-01-05T20:16:00Z">
              <w:tcPr>
                <w:tcW w:w="468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:rsidR="00AA00E4" w:rsidDel="008F6C2A" w:rsidRDefault="00AA00E4" w:rsidP="008F6C2A">
            <w:pPr>
              <w:autoSpaceDE w:val="0"/>
              <w:autoSpaceDN w:val="0"/>
              <w:adjustRightInd w:val="0"/>
              <w:ind w:right="144"/>
              <w:rPr>
                <w:del w:id="95" w:author="Scott, Kathy D." w:date="2021-01-05T20:12:00Z"/>
                <w:sz w:val="20"/>
              </w:rPr>
            </w:pPr>
            <w:r>
              <w:rPr>
                <w:sz w:val="20"/>
              </w:rPr>
              <w:t>Required as a response to ERCOT initiated</w:t>
            </w:r>
            <w:del w:id="96" w:author="Scott, Kathy D." w:date="2021-01-05T19:47:00Z">
              <w:r w:rsidDel="00483EEF">
                <w:rPr>
                  <w:sz w:val="20"/>
                </w:rPr>
                <w:delText xml:space="preserve"> </w:delText>
              </w:r>
            </w:del>
            <w:r>
              <w:rPr>
                <w:sz w:val="20"/>
              </w:rPr>
              <w:t xml:space="preserve"> transaction for an Acquisition Transfer to transfer the ESI ID from CR to CR</w:t>
            </w:r>
          </w:p>
          <w:p w:rsidR="008F6C2A" w:rsidRDefault="008F6C2A" w:rsidP="004C02D4">
            <w:pPr>
              <w:autoSpaceDE w:val="0"/>
              <w:autoSpaceDN w:val="0"/>
              <w:adjustRightInd w:val="0"/>
              <w:ind w:right="144"/>
              <w:rPr>
                <w:ins w:id="97" w:author="Scott, Kathy D." w:date="2021-01-05T20:14:00Z"/>
                <w:sz w:val="20"/>
              </w:rPr>
            </w:pPr>
          </w:p>
          <w:p w:rsidR="00AA00E4" w:rsidRDefault="00AA00E4" w:rsidP="008F6C2A">
            <w:pPr>
              <w:autoSpaceDE w:val="0"/>
              <w:autoSpaceDN w:val="0"/>
              <w:adjustRightInd w:val="0"/>
              <w:ind w:right="144"/>
              <w:pPrChange w:id="98" w:author="Scott, Kathy D." w:date="2021-01-05T20:12:00Z">
                <w:pPr>
                  <w:autoSpaceDE w:val="0"/>
                  <w:autoSpaceDN w:val="0"/>
                  <w:adjustRightInd w:val="0"/>
                  <w:ind w:right="144"/>
                </w:pPr>
              </w:pPrChange>
            </w:pPr>
            <w:r>
              <w:rPr>
                <w:sz w:val="20"/>
              </w:rPr>
              <w:t>Otherwise not used</w:t>
            </w:r>
          </w:p>
        </w:tc>
      </w:tr>
      <w:tr w:rsidR="00AA00E4" w:rsidDel="008F6C2A" w:rsidTr="008F6C2A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99" w:author="Scott, Kathy D." w:date="2021-01-05T20:16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trHeight w:val="60"/>
          <w:ins w:id="100" w:author="Jim Lee" w:date="2021-01-05T15:35:00Z"/>
          <w:del w:id="101" w:author="Scott, Kathy D." w:date="2021-01-05T20:16:00Z"/>
          <w:trPrChange w:id="102" w:author="Scott, Kathy D." w:date="2021-01-05T20:16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103" w:author="Scott, Kathy D." w:date="2021-01-05T20:16:00Z">
              <w:tcPr>
                <w:tcW w:w="468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Del="008F6C2A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04" w:author="Jim Lee" w:date="2021-01-05T15:35:00Z"/>
                <w:del w:id="105" w:author="Scott, Kathy D." w:date="2021-01-05T20:16:00Z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106" w:author="Scott, Kathy D." w:date="2021-01-05T20:16:00Z">
              <w:tcPr>
                <w:tcW w:w="468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:rsidR="00AA00E4" w:rsidDel="008F6C2A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07" w:author="Jim Lee" w:date="2021-01-05T15:35:00Z"/>
                <w:del w:id="108" w:author="Scott, Kathy D." w:date="2021-01-05T20:16:00Z"/>
                <w:sz w:val="20"/>
              </w:rPr>
            </w:pPr>
          </w:p>
        </w:tc>
      </w:tr>
      <w:tr w:rsidR="00AA00E4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09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10" w:author="Jim Lee" w:date="2021-01-05T15:35:00Z"/>
          <w:trPrChange w:id="111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12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13" w:author="Jim Lee" w:date="2021-01-05T15:35:00Z"/>
              </w:rPr>
            </w:pPr>
            <w:ins w:id="114" w:author="Jim Lee" w:date="2021-01-05T15:35:00Z">
              <w:r>
                <w:t xml:space="preserve">                                                     </w:t>
              </w:r>
              <w:r>
                <w:rPr>
                  <w:sz w:val="20"/>
                </w:rPr>
                <w:t xml:space="preserve">CR </w:t>
              </w:r>
            </w:ins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15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AA00E4" w:rsidRDefault="00AA00E4" w:rsidP="004C02D4">
            <w:pPr>
              <w:autoSpaceDE w:val="0"/>
              <w:autoSpaceDN w:val="0"/>
              <w:adjustRightInd w:val="0"/>
              <w:ind w:right="144"/>
              <w:rPr>
                <w:ins w:id="116" w:author="Jim Lee" w:date="2021-01-05T15:35:00Z"/>
                <w:sz w:val="20"/>
              </w:rPr>
            </w:pPr>
            <w:ins w:id="117" w:author="Jim Lee" w:date="2021-01-05T15:35:00Z">
              <w:r>
                <w:rPr>
                  <w:sz w:val="20"/>
                </w:rPr>
                <w:t>Credit Memo</w:t>
              </w:r>
            </w:ins>
          </w:p>
        </w:tc>
      </w:tr>
      <w:tr w:rsidR="00AA00E4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18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19" w:author="Jim Lee" w:date="2021-01-05T15:35:00Z"/>
          <w:trPrChange w:id="120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21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22" w:author="Jim Lee" w:date="2021-01-05T15:35:00Z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123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:rsidR="00AA00E4" w:rsidRDefault="00AA00E4" w:rsidP="004C02D4">
            <w:pPr>
              <w:autoSpaceDE w:val="0"/>
              <w:autoSpaceDN w:val="0"/>
              <w:adjustRightInd w:val="0"/>
              <w:ind w:right="144"/>
              <w:rPr>
                <w:ins w:id="124" w:author="Jim Lee" w:date="2021-01-05T15:35:00Z"/>
                <w:sz w:val="20"/>
              </w:rPr>
            </w:pPr>
            <w:ins w:id="125" w:author="Jim Lee" w:date="2021-01-05T15:35:00Z">
              <w:r>
                <w:rPr>
                  <w:sz w:val="20"/>
                </w:rPr>
                <w:t xml:space="preserve">Required for CR initiated transaction to inform TDSP that transaction is </w:t>
              </w:r>
            </w:ins>
            <w:ins w:id="126" w:author="Scott, Kathy D." w:date="2021-01-05T19:50:00Z">
              <w:r w:rsidR="00483EEF">
                <w:rPr>
                  <w:sz w:val="20"/>
                </w:rPr>
                <w:t>being used to reverse a Switch due to Customer’s Right of Rescission</w:t>
              </w:r>
            </w:ins>
            <w:ins w:id="127" w:author="Jim Lee" w:date="2021-01-05T15:35:00Z">
              <w:del w:id="128" w:author="Scott, Kathy D." w:date="2021-01-05T19:50:00Z">
                <w:r w:rsidDel="00483EEF">
                  <w:rPr>
                    <w:sz w:val="20"/>
                  </w:rPr>
                  <w:delText>to resolve an Customer Rescission</w:delText>
                </w:r>
              </w:del>
            </w:ins>
          </w:p>
        </w:tc>
      </w:tr>
      <w:tr w:rsidR="00AA00E4" w:rsidDel="00483EEF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29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86" w:type="dxa"/>
          <w:ins w:id="130" w:author="Jim Lee" w:date="2021-01-05T15:35:00Z"/>
          <w:del w:id="131" w:author="Scott, Kathy D." w:date="2021-01-05T19:48:00Z"/>
          <w:trPrChange w:id="132" w:author="Scott, Kathy D." w:date="2021-01-05T19:48:00Z">
            <w:trPr>
              <w:gridAfter w:val="1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33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34" w:author="Jim Lee" w:date="2021-01-05T15:35:00Z"/>
                <w:del w:id="135" w:author="Scott, Kathy D." w:date="2021-01-05T19:48:00Z"/>
                <w:sz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136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37" w:author="Jim Lee" w:date="2021-01-05T15:35:00Z"/>
                <w:del w:id="138" w:author="Scott, Kathy D." w:date="2021-01-05T19:48:00Z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39" w:author="Scott, Kathy D." w:date="2021-01-05T19:48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40" w:author="Jim Lee" w:date="2021-01-05T15:35:00Z"/>
                <w:del w:id="141" w:author="Scott, Kathy D." w:date="2021-01-05T19:48:00Z"/>
              </w:rPr>
            </w:pPr>
          </w:p>
        </w:tc>
        <w:tc>
          <w:tcPr>
            <w:tcW w:w="4954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142" w:author="Scott, Kathy D." w:date="2021-01-05T19:48:00Z">
              <w:tcPr>
                <w:tcW w:w="4954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43" w:author="Jim Lee" w:date="2021-01-05T15:35:00Z"/>
                <w:del w:id="144" w:author="Scott, Kathy D." w:date="2021-01-05T19:48:00Z"/>
                <w:sz w:val="20"/>
              </w:rPr>
            </w:pPr>
          </w:p>
        </w:tc>
      </w:tr>
      <w:tr w:rsidR="00AA00E4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45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46" w:author="Jim Lee" w:date="2021-01-05T15:35:00Z"/>
          <w:trPrChange w:id="147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48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49" w:author="Jim Lee" w:date="2021-01-05T15:35:00Z"/>
              </w:rPr>
            </w:pPr>
            <w:ins w:id="150" w:author="Jim Lee" w:date="2021-01-05T15:35:00Z">
              <w:r>
                <w:t xml:space="preserve">                                                     </w:t>
              </w:r>
              <w:r w:rsidRPr="004E1DB4">
                <w:rPr>
                  <w:sz w:val="20"/>
                </w:rPr>
                <w:t>IA</w:t>
              </w:r>
            </w:ins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51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52" w:author="Jim Lee" w:date="2021-01-05T15:35:00Z"/>
                <w:sz w:val="20"/>
              </w:rPr>
            </w:pPr>
            <w:ins w:id="153" w:author="Jim Lee" w:date="2021-01-05T15:35:00Z">
              <w:r>
                <w:rPr>
                  <w:sz w:val="20"/>
                </w:rPr>
                <w:t>Inventory</w:t>
              </w:r>
            </w:ins>
          </w:p>
        </w:tc>
      </w:tr>
      <w:tr w:rsidR="00AA00E4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54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55" w:author="Jim Lee" w:date="2021-01-05T15:35:00Z"/>
          <w:trPrChange w:id="156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57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58" w:author="Jim Lee" w:date="2021-01-05T15:35:00Z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159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60" w:author="Jim Lee" w:date="2021-01-05T15:35:00Z"/>
                <w:sz w:val="20"/>
              </w:rPr>
            </w:pPr>
            <w:ins w:id="161" w:author="Jim Lee" w:date="2021-01-05T15:35:00Z">
              <w:r>
                <w:rPr>
                  <w:sz w:val="20"/>
                </w:rPr>
                <w:t xml:space="preserve">Required for CR initiated transaction to inform TDSP that transaction </w:t>
              </w:r>
            </w:ins>
            <w:ins w:id="162" w:author="Scott, Kathy D." w:date="2021-01-05T19:51:00Z">
              <w:r w:rsidR="00483EEF">
                <w:rPr>
                  <w:sz w:val="20"/>
                </w:rPr>
                <w:t xml:space="preserve">is being used to reverse a Switch or Move-In due to an Inadvertent </w:t>
              </w:r>
            </w:ins>
            <w:ins w:id="163" w:author="Scott, Kathy D." w:date="2021-01-05T20:11:00Z">
              <w:r w:rsidR="008F6C2A">
                <w:rPr>
                  <w:sz w:val="20"/>
                </w:rPr>
                <w:t>Gain</w:t>
              </w:r>
            </w:ins>
            <w:ins w:id="164" w:author="Jim Lee" w:date="2021-01-05T15:35:00Z">
              <w:del w:id="165" w:author="Scott, Kathy D." w:date="2021-01-05T19:51:00Z">
                <w:r w:rsidDel="00483EEF">
                  <w:rPr>
                    <w:sz w:val="20"/>
                  </w:rPr>
                  <w:delText>is to resolve an Inadvertent Switch</w:delText>
                </w:r>
              </w:del>
            </w:ins>
          </w:p>
        </w:tc>
      </w:tr>
      <w:tr w:rsidR="00AA00E4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66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167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68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169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70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171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Transfer Statement</w:t>
            </w:r>
          </w:p>
        </w:tc>
      </w:tr>
      <w:tr w:rsidR="00AA00E4" w:rsidTr="00AA00E4">
        <w:trPr>
          <w:gridAfter w:val="4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8F6C2A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Required as a response to ERCOT initiated </w:t>
            </w:r>
            <w:del w:id="172" w:author="Scott, Kathy D." w:date="2021-01-05T19:47:00Z">
              <w:r w:rsidDel="00483EEF">
                <w:rPr>
                  <w:sz w:val="20"/>
                </w:rPr>
                <w:delText xml:space="preserve"> </w:delText>
              </w:r>
            </w:del>
            <w:r>
              <w:rPr>
                <w:sz w:val="20"/>
              </w:rPr>
              <w:t>transaction for a Mass Transition to transfer the ESI ID from CR to CR</w:t>
            </w:r>
          </w:p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AA00E4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306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1/2</w:t>
            </w:r>
          </w:p>
        </w:tc>
      </w:tr>
      <w:tr w:rsidR="00AA00E4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indicating type of action</w:t>
            </w:r>
          </w:p>
        </w:tc>
      </w:tr>
      <w:tr w:rsidR="00AA00E4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AA00E4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73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174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75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176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77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178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Verify</w:t>
            </w:r>
          </w:p>
        </w:tc>
      </w:tr>
      <w:tr w:rsidR="00AA00E4" w:rsidTr="00AA00E4">
        <w:trPr>
          <w:gridAfter w:val="4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Indicates Texas SET Transaction 814_04</w:t>
            </w:r>
          </w:p>
        </w:tc>
      </w:tr>
    </w:tbl>
    <w:p w:rsidR="004F29AF" w:rsidRDefault="004F29AF" w:rsidP="00AA00E4"/>
    <w:p w:rsidR="004F29AF" w:rsidRDefault="004F29AF">
      <w:pPr>
        <w:spacing w:after="160" w:line="259" w:lineRule="auto"/>
      </w:pPr>
      <w:r>
        <w:br w:type="page"/>
      </w:r>
    </w:p>
    <w:p w:rsidR="004F7C82" w:rsidRDefault="004F29AF" w:rsidP="00AA00E4">
      <w:pPr>
        <w:rPr>
          <w:b/>
          <w:u w:val="single"/>
        </w:rPr>
      </w:pPr>
      <w:r w:rsidRPr="004F29AF">
        <w:rPr>
          <w:b/>
          <w:u w:val="single"/>
        </w:rPr>
        <w:lastRenderedPageBreak/>
        <w:t>814_05: CR Enrollment Notification Response</w:t>
      </w:r>
    </w:p>
    <w:p w:rsidR="004F29AF" w:rsidRDefault="004F29AF" w:rsidP="00AA00E4">
      <w:pPr>
        <w:rPr>
          <w:b/>
          <w:u w:val="single"/>
        </w:rPr>
      </w:pPr>
    </w:p>
    <w:p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BGN </w:t>
      </w:r>
      <w:r>
        <w:rPr>
          <w:b/>
          <w:sz w:val="20"/>
        </w:rPr>
        <w:t>Beginning Segment</w:t>
      </w:r>
    </w:p>
    <w:p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020</w:t>
      </w:r>
    </w:p>
    <w:p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</w:p>
    <w:p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Heading</w:t>
      </w:r>
    </w:p>
    <w:p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Mandatory</w:t>
      </w:r>
    </w:p>
    <w:p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1</w:t>
      </w:r>
    </w:p>
    <w:p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indicate the beginning of a transaction set</w:t>
      </w:r>
    </w:p>
    <w:p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If BGN05 is present, then BGN04 is required.</w:t>
      </w:r>
    </w:p>
    <w:p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BGN02 is the transaction set reference number.</w:t>
      </w:r>
    </w:p>
    <w:p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BGN03 is the transaction set date.</w:t>
      </w:r>
    </w:p>
    <w:p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BGN04 is the transaction set time.</w:t>
      </w:r>
    </w:p>
    <w:p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4</w:t>
      </w:r>
      <w:r>
        <w:rPr>
          <w:sz w:val="20"/>
        </w:rPr>
        <w:tab/>
        <w:t>BGN05 is the transaction set time qualifier.</w:t>
      </w:r>
    </w:p>
    <w:p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5</w:t>
      </w:r>
      <w:r>
        <w:rPr>
          <w:sz w:val="20"/>
        </w:rPr>
        <w:tab/>
        <w:t>BGN06 is the transaction set reference number of a previously sent transaction affected by the current transaction.</w:t>
      </w:r>
    </w:p>
    <w:p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4F29AF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</w:tr>
      <w:tr w:rsidR="004F29AF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179" w:author="Scott, Kathy D." w:date="2021-01-05T20:44:00Z"/>
                <w:sz w:val="20"/>
              </w:rPr>
            </w:pPr>
            <w:r>
              <w:rPr>
                <w:sz w:val="20"/>
              </w:rPr>
              <w:t>BGN~11~200104021200719~20000402~~~200104011956531~~5</w:t>
            </w:r>
          </w:p>
          <w:p w:rsidR="005E3862" w:rsidRDefault="005E3862" w:rsidP="004F5C08">
            <w:pPr>
              <w:autoSpaceDE w:val="0"/>
              <w:autoSpaceDN w:val="0"/>
              <w:adjustRightInd w:val="0"/>
              <w:ind w:right="144"/>
              <w:rPr>
                <w:ins w:id="180" w:author="Scott, Kathy D." w:date="2021-01-05T20:03:00Z"/>
                <w:sz w:val="20"/>
              </w:rPr>
            </w:pPr>
          </w:p>
          <w:p w:rsidR="005D7874" w:rsidRDefault="005D7874" w:rsidP="004F5C08">
            <w:pPr>
              <w:autoSpaceDE w:val="0"/>
              <w:autoSpaceDN w:val="0"/>
              <w:adjustRightInd w:val="0"/>
              <w:ind w:right="144"/>
              <w:rPr>
                <w:ins w:id="181" w:author="Scott, Kathy D." w:date="2021-01-05T20:40:00Z"/>
                <w:sz w:val="20"/>
              </w:rPr>
            </w:pPr>
            <w:ins w:id="182" w:author="Scott, Kathy D." w:date="2021-01-05T20:03:00Z">
              <w:r>
                <w:rPr>
                  <w:sz w:val="20"/>
                </w:rPr>
                <w:t>BGN~11~200104021200719~20000402~~~200104011956531~</w:t>
              </w:r>
              <w:r>
                <w:rPr>
                  <w:sz w:val="20"/>
                </w:rPr>
                <w:t>CR</w:t>
              </w:r>
              <w:r>
                <w:rPr>
                  <w:sz w:val="20"/>
                </w:rPr>
                <w:t>~5</w:t>
              </w:r>
            </w:ins>
          </w:p>
          <w:p w:rsidR="00030E3B" w:rsidRDefault="00030E3B" w:rsidP="004F5C08">
            <w:pPr>
              <w:autoSpaceDE w:val="0"/>
              <w:autoSpaceDN w:val="0"/>
              <w:adjustRightInd w:val="0"/>
              <w:ind w:right="144"/>
            </w:pPr>
            <w:ins w:id="183" w:author="Scott, Kathy D." w:date="2021-01-05T20:40:00Z">
              <w:r>
                <w:rPr>
                  <w:sz w:val="20"/>
                </w:rPr>
                <w:t>BGN~11~200104021200719~20000402~~~200104011956531~</w:t>
              </w:r>
              <w:r>
                <w:rPr>
                  <w:sz w:val="20"/>
                </w:rPr>
                <w:t>IA</w:t>
              </w:r>
              <w:r>
                <w:rPr>
                  <w:sz w:val="20"/>
                </w:rPr>
                <w:t>~5</w:t>
              </w:r>
            </w:ins>
          </w:p>
        </w:tc>
      </w:tr>
    </w:tbl>
    <w:p w:rsidR="004F29AF" w:rsidRDefault="004F29AF" w:rsidP="004F29AF">
      <w:pPr>
        <w:autoSpaceDE w:val="0"/>
        <w:autoSpaceDN w:val="0"/>
        <w:adjustRightInd w:val="0"/>
        <w:rPr>
          <w:sz w:val="20"/>
        </w:rPr>
      </w:pPr>
    </w:p>
    <w:p w:rsidR="004F29AF" w:rsidRDefault="004F29AF" w:rsidP="004F29AF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:rsidR="004F29AF" w:rsidRDefault="004F29AF" w:rsidP="004F29AF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:rsidR="004F29AF" w:rsidRDefault="004F29AF" w:rsidP="004F29AF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108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184" w:author="Scott, Kathy D." w:date="2021-01-05T20:04:00Z">
          <w:tblPr>
            <w:tblW w:w="9840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006"/>
        <w:gridCol w:w="1079"/>
        <w:gridCol w:w="892"/>
        <w:gridCol w:w="188"/>
        <w:gridCol w:w="1332"/>
        <w:gridCol w:w="35"/>
        <w:gridCol w:w="20"/>
        <w:gridCol w:w="125"/>
        <w:gridCol w:w="3267"/>
        <w:gridCol w:w="432"/>
        <w:gridCol w:w="20"/>
        <w:gridCol w:w="510"/>
        <w:gridCol w:w="432"/>
        <w:gridCol w:w="24"/>
        <w:gridCol w:w="143"/>
        <w:gridCol w:w="331"/>
        <w:gridCol w:w="966"/>
        <w:tblGridChange w:id="185">
          <w:tblGrid>
            <w:gridCol w:w="1007"/>
            <w:gridCol w:w="1080"/>
            <w:gridCol w:w="893"/>
            <w:gridCol w:w="188"/>
            <w:gridCol w:w="1332"/>
            <w:gridCol w:w="35"/>
            <w:gridCol w:w="20"/>
            <w:gridCol w:w="125"/>
            <w:gridCol w:w="3268"/>
            <w:gridCol w:w="432"/>
            <w:gridCol w:w="20"/>
            <w:gridCol w:w="966"/>
            <w:gridCol w:w="143"/>
            <w:gridCol w:w="331"/>
          </w:tblGrid>
        </w:tblGridChange>
      </w:tblGrid>
      <w:tr w:rsidR="004F29AF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186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187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188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189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190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91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192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4F29AF" w:rsidTr="005D7874">
        <w:trPr>
          <w:gridAfter w:val="2"/>
          <w:wAfter w:w="1297" w:type="dxa"/>
          <w:trPrChange w:id="193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194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195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identifying purpose of transaction set</w:t>
            </w:r>
          </w:p>
        </w:tc>
      </w:tr>
      <w:tr w:rsidR="004F29AF" w:rsidTr="005D7874">
        <w:trPr>
          <w:gridAfter w:val="2"/>
          <w:wAfter w:w="1297" w:type="dxa"/>
          <w:trPrChange w:id="196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97" w:author="Scott, Kathy D." w:date="2021-01-05T20:04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8" w:author="Scott, Kathy D." w:date="2021-01-05T20:04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11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9" w:author="Scott, Kathy D." w:date="2021-01-05T20:04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8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200" w:author="Scott, Kathy D." w:date="2021-01-05T20:04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Response</w:t>
            </w:r>
          </w:p>
        </w:tc>
      </w:tr>
      <w:tr w:rsidR="004F29AF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01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02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03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04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05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06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07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F29AF" w:rsidTr="005D7874">
        <w:trPr>
          <w:gridAfter w:val="2"/>
          <w:wAfter w:w="1297" w:type="dxa"/>
          <w:trPrChange w:id="208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09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10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F29AF" w:rsidTr="005D7874">
        <w:trPr>
          <w:gridAfter w:val="2"/>
          <w:wAfter w:w="1297" w:type="dxa"/>
          <w:trPrChange w:id="211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12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13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A unique transaction identification number assigned by the originator of this transaction.  This number must be unique over time.</w:t>
            </w:r>
          </w:p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4F29AF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14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15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16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373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17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18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19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20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DT 8/8</w:t>
            </w:r>
          </w:p>
        </w:tc>
      </w:tr>
      <w:tr w:rsidR="004F29AF" w:rsidTr="005D7874">
        <w:trPr>
          <w:gridAfter w:val="2"/>
          <w:wAfter w:w="1297" w:type="dxa"/>
          <w:trPrChange w:id="221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22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23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Date expressed as CCYYMMDD</w:t>
            </w:r>
          </w:p>
        </w:tc>
      </w:tr>
      <w:tr w:rsidR="004F29AF" w:rsidTr="005D7874">
        <w:trPr>
          <w:gridAfter w:val="2"/>
          <w:wAfter w:w="1297" w:type="dxa"/>
          <w:trPrChange w:id="224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25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26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The transaction creation date - the date that the data was processed by the sender's application system.</w:t>
            </w:r>
          </w:p>
        </w:tc>
      </w:tr>
      <w:tr w:rsidR="004F29AF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27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28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29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30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31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32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33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F29AF" w:rsidTr="005D7874">
        <w:trPr>
          <w:gridAfter w:val="2"/>
          <w:wAfter w:w="1297" w:type="dxa"/>
          <w:trPrChange w:id="234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35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36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F29AF" w:rsidTr="005D7874">
        <w:trPr>
          <w:gridAfter w:val="2"/>
          <w:wAfter w:w="1297" w:type="dxa"/>
          <w:trPrChange w:id="237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38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183FB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39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Refers to the BGN02 of the...</w:t>
            </w:r>
          </w:p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... Enrollment Request (814_01),</w:t>
            </w:r>
          </w:p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... Move In Request (814_16)</w:t>
            </w:r>
          </w:p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40" w:author="Scott, Kathy D." w:date="2021-01-05T20:23:00Z"/>
                <w:sz w:val="20"/>
              </w:rPr>
            </w:pPr>
            <w:r>
              <w:rPr>
                <w:sz w:val="20"/>
              </w:rPr>
              <w:t>This number will be tracked in the BGN06 through the lifecycle of the respective process.</w:t>
            </w:r>
          </w:p>
          <w:p w:rsidR="0076699E" w:rsidRDefault="0076699E" w:rsidP="00183FBA">
            <w:pPr>
              <w:autoSpaceDE w:val="0"/>
              <w:autoSpaceDN w:val="0"/>
              <w:adjustRightInd w:val="0"/>
              <w:ind w:right="144"/>
              <w:rPr>
                <w:ins w:id="241" w:author="Scott, Kathy D." w:date="2021-01-05T20:23:00Z"/>
                <w:sz w:val="20"/>
              </w:rPr>
            </w:pPr>
          </w:p>
          <w:p w:rsidR="0076699E" w:rsidRDefault="0076699E" w:rsidP="00183FBA">
            <w:pPr>
              <w:autoSpaceDE w:val="0"/>
              <w:autoSpaceDN w:val="0"/>
              <w:adjustRightInd w:val="0"/>
              <w:ind w:right="144"/>
              <w:rPr>
                <w:ins w:id="242" w:author="Scott, Kathy D." w:date="2021-01-05T20:23:00Z"/>
                <w:sz w:val="20"/>
              </w:rPr>
            </w:pPr>
          </w:p>
          <w:p w:rsidR="0076699E" w:rsidRDefault="0076699E" w:rsidP="00183FBA">
            <w:pPr>
              <w:autoSpaceDE w:val="0"/>
              <w:autoSpaceDN w:val="0"/>
              <w:adjustRightInd w:val="0"/>
              <w:ind w:right="144"/>
            </w:pPr>
          </w:p>
        </w:tc>
      </w:tr>
      <w:tr w:rsidR="004F29AF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43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44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83EE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45" w:author="Scott, Kathy D." w:date="2021-01-05T19:51:00Z">
              <w:r>
                <w:rPr>
                  <w:b/>
                  <w:sz w:val="20"/>
                </w:rPr>
                <w:t xml:space="preserve">   </w:t>
              </w:r>
            </w:ins>
            <w:ins w:id="246" w:author="Jim Lee" w:date="2021-01-05T15:40:00Z">
              <w:r w:rsidR="004F29AF">
                <w:rPr>
                  <w:b/>
                  <w:sz w:val="20"/>
                </w:rPr>
                <w:t>BGN07</w:t>
              </w:r>
            </w:ins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47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83EE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48" w:author="Scott, Kathy D." w:date="2021-01-05T19:51:00Z">
              <w:r>
                <w:rPr>
                  <w:b/>
                  <w:sz w:val="20"/>
                </w:rPr>
                <w:t xml:space="preserve">    </w:t>
              </w:r>
            </w:ins>
            <w:ins w:id="249" w:author="Jim Lee" w:date="2021-01-05T15:40:00Z">
              <w:r w:rsidR="004F29AF">
                <w:rPr>
                  <w:b/>
                  <w:sz w:val="20"/>
                </w:rPr>
                <w:t>640</w:t>
              </w:r>
            </w:ins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50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51" w:author="Jim Lee" w:date="2021-01-05T15:40:00Z">
              <w:r>
                <w:rPr>
                  <w:b/>
                  <w:sz w:val="20"/>
                </w:rPr>
                <w:t>Transaction Type Code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52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53" w:author="Jim Lee" w:date="2021-01-05T15:40:00Z">
              <w:r>
                <w:rPr>
                  <w:b/>
                  <w:sz w:val="20"/>
                </w:rPr>
                <w:t>O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54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183FB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55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56" w:author="Jim Lee" w:date="2021-01-05T15:40:00Z">
              <w:r>
                <w:rPr>
                  <w:b/>
                  <w:sz w:val="20"/>
                </w:rPr>
                <w:t>ID 2/2</w:t>
              </w:r>
            </w:ins>
          </w:p>
        </w:tc>
      </w:tr>
      <w:tr w:rsidR="004F29AF" w:rsidTr="005D7874">
        <w:trPr>
          <w:ins w:id="257" w:author="Jim Lee" w:date="2021-01-05T15:40:00Z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58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59" w:author="Jim Lee" w:date="2021-01-05T15:40:00Z"/>
                <w:b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60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61" w:author="Jim Lee" w:date="2021-01-05T15:40:00Z"/>
                <w:b/>
                <w:sz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62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63" w:author="Jim Lee" w:date="2021-01-05T15:40:00Z"/>
                <w:b/>
                <w:sz w:val="20"/>
              </w:rPr>
            </w:pPr>
          </w:p>
        </w:tc>
        <w:tc>
          <w:tcPr>
            <w:tcW w:w="5929" w:type="dxa"/>
            <w:gridSpan w:val="9"/>
            <w:tcBorders>
              <w:top w:val="nil"/>
              <w:left w:val="nil"/>
              <w:bottom w:val="nil"/>
              <w:right w:val="nil"/>
            </w:tcBorders>
            <w:tcPrChange w:id="264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tbl>
            <w:tblPr>
              <w:tblW w:w="6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  <w:tblPrChange w:id="265" w:author="Scott, Kathy D." w:date="2021-01-05T19:55:00Z">
                <w:tblPr>
                  <w:tblW w:w="9840" w:type="dxa"/>
                  <w:tblLayout w:type="fixed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</w:tblPrChange>
            </w:tblPr>
            <w:tblGrid>
              <w:gridCol w:w="6290"/>
              <w:tblGridChange w:id="266">
                <w:tblGrid>
                  <w:gridCol w:w="9840"/>
                </w:tblGrid>
              </w:tblGridChange>
            </w:tblGrid>
            <w:tr w:rsidR="004F29AF" w:rsidTr="00483EEF">
              <w:trPr>
                <w:trHeight w:val="349"/>
                <w:ins w:id="267" w:author="Jim Lee" w:date="2021-01-05T15:41:00Z"/>
              </w:trPr>
              <w:tc>
                <w:tcPr>
                  <w:tcW w:w="6290" w:type="dxa"/>
                  <w:tcBorders>
                    <w:top w:val="nil"/>
                    <w:left w:val="nil"/>
                    <w:bottom w:val="nil"/>
                    <w:right w:val="nil"/>
                  </w:tcBorders>
                  <w:tcPrChange w:id="268" w:author="Scott, Kathy D." w:date="2021-01-05T19:55:00Z">
                    <w:tcPr>
                      <w:tcW w:w="652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</w:tcPrChange>
                </w:tcPr>
                <w:p w:rsidR="004F29AF" w:rsidRDefault="004F29AF" w:rsidP="00183FBA">
                  <w:pPr>
                    <w:autoSpaceDE w:val="0"/>
                    <w:autoSpaceDN w:val="0"/>
                    <w:adjustRightInd w:val="0"/>
                    <w:ind w:right="144"/>
                    <w:rPr>
                      <w:ins w:id="269" w:author="Jim Lee" w:date="2021-01-05T15:41:00Z"/>
                    </w:rPr>
                  </w:pPr>
                  <w:ins w:id="270" w:author="Jim Lee" w:date="2021-01-05T15:41:00Z">
                    <w:r>
                      <w:rPr>
                        <w:sz w:val="20"/>
                      </w:rPr>
                      <w:t>Code specifying the type of transaction</w:t>
                    </w:r>
                  </w:ins>
                </w:p>
              </w:tc>
            </w:tr>
            <w:tr w:rsidR="004F29AF" w:rsidTr="00483EEF">
              <w:trPr>
                <w:trHeight w:val="540"/>
                <w:ins w:id="271" w:author="Jim Lee" w:date="2021-01-05T15:41:00Z"/>
              </w:trPr>
              <w:tc>
                <w:tcPr>
                  <w:tcW w:w="6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20" w:color="auto" w:fill="auto"/>
                  <w:tcPrChange w:id="272" w:author="Scott, Kathy D." w:date="2021-01-05T19:56:00Z">
                    <w:tcPr>
                      <w:tcW w:w="652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shd w:val="pct20" w:color="auto" w:fill="auto"/>
                    </w:tcPr>
                  </w:tcPrChange>
                </w:tcPr>
                <w:p w:rsidR="004F29AF" w:rsidRDefault="004F29AF" w:rsidP="00483EEF">
                  <w:pPr>
                    <w:autoSpaceDE w:val="0"/>
                    <w:autoSpaceDN w:val="0"/>
                    <w:adjustRightInd w:val="0"/>
                    <w:rPr>
                      <w:ins w:id="273" w:author="Jim Lee" w:date="2021-01-05T15:41:00Z"/>
                    </w:rPr>
                    <w:pPrChange w:id="274" w:author="Scott, Kathy D." w:date="2021-01-05T19:54:00Z">
                      <w:pPr>
                        <w:autoSpaceDE w:val="0"/>
                        <w:autoSpaceDN w:val="0"/>
                        <w:adjustRightInd w:val="0"/>
                        <w:ind w:right="144"/>
                      </w:pPr>
                    </w:pPrChange>
                  </w:pPr>
                  <w:ins w:id="275" w:author="Jim Lee" w:date="2021-01-05T15:41:00Z">
                    <w:r>
                      <w:rPr>
                        <w:sz w:val="20"/>
                      </w:rPr>
                      <w:t>This segment is used to initially identify the type of 814 that is being sent or received.  Ignore the ANSI X12 definition of the code.</w:t>
                    </w:r>
                  </w:ins>
                </w:p>
              </w:tc>
            </w:tr>
          </w:tbl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76" w:author="Jim Lee" w:date="2021-01-05T15:40:00Z"/>
                <w:b/>
                <w:sz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77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78" w:author="Jim Lee" w:date="2021-01-05T15:40:00Z"/>
                <w:b/>
                <w:sz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tcPrChange w:id="279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80" w:author="Jim Lee" w:date="2021-01-05T15:40:00Z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81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82" w:author="Jim Lee" w:date="2021-01-05T15:40:00Z"/>
                <w:b/>
                <w:sz w:val="20"/>
              </w:rPr>
            </w:pPr>
          </w:p>
        </w:tc>
      </w:tr>
      <w:tr w:rsidR="004F29AF" w:rsidDel="005D7874" w:rsidTr="005D7874">
        <w:trPr>
          <w:gridAfter w:val="1"/>
          <w:wAfter w:w="966" w:type="dxa"/>
          <w:ins w:id="283" w:author="Jim Lee" w:date="2021-01-05T15:42:00Z"/>
          <w:del w:id="284" w:author="Scott, Kathy D." w:date="2021-01-05T20:04:00Z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85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rPr>
                <w:ins w:id="286" w:author="Jim Lee" w:date="2021-01-05T15:42:00Z"/>
                <w:del w:id="287" w:author="Scott, Kathy D." w:date="2021-01-05T20:04:00Z"/>
                <w:b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88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289" w:author="Jim Lee" w:date="2021-01-05T15:42:00Z"/>
                <w:del w:id="290" w:author="Scott, Kathy D." w:date="2021-01-05T20:04:00Z"/>
                <w:b/>
                <w:sz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91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292" w:author="Jim Lee" w:date="2021-01-05T15:42:00Z"/>
                <w:del w:id="293" w:author="Scott, Kathy D." w:date="2021-01-05T20:04:00Z"/>
                <w:b/>
                <w:sz w:val="20"/>
              </w:rPr>
            </w:pP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94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rPr>
                <w:ins w:id="295" w:author="Jim Lee" w:date="2021-01-05T15:42:00Z"/>
                <w:del w:id="296" w:author="Scott, Kathy D." w:date="2021-01-05T20:04:00Z"/>
                <w:sz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97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298" w:author="Jim Lee" w:date="2021-01-05T15:42:00Z"/>
                <w:del w:id="299" w:author="Scott, Kathy D." w:date="2021-01-05T20:04:00Z"/>
                <w:b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300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301" w:author="Jim Lee" w:date="2021-01-05T15:42:00Z"/>
                <w:del w:id="302" w:author="Scott, Kathy D." w:date="2021-01-05T20:04:00Z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303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rPr>
                <w:ins w:id="304" w:author="Jim Lee" w:date="2021-01-05T15:42:00Z"/>
                <w:del w:id="305" w:author="Scott, Kathy D." w:date="2021-01-05T20:04:00Z"/>
                <w:b/>
                <w:sz w:val="20"/>
              </w:rPr>
            </w:pPr>
          </w:p>
        </w:tc>
      </w:tr>
      <w:tr w:rsidR="004F29AF" w:rsidTr="005D7874">
        <w:trPr>
          <w:gridAfter w:val="3"/>
          <w:wAfter w:w="1440" w:type="dxa"/>
          <w:ins w:id="306" w:author="Jim Lee" w:date="2021-01-05T15:42:00Z"/>
          <w:trPrChange w:id="307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08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09" w:author="Jim Lee" w:date="2021-01-05T15:42:00Z"/>
              </w:rPr>
            </w:pPr>
            <w:ins w:id="310" w:author="Jim Lee" w:date="2021-01-05T15:42:00Z">
              <w:r>
                <w:t xml:space="preserve">                                                     </w:t>
              </w:r>
              <w:r>
                <w:rPr>
                  <w:sz w:val="20"/>
                </w:rPr>
                <w:t xml:space="preserve">CR </w:t>
              </w:r>
            </w:ins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11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12" w:author="Jim Lee" w:date="2021-01-05T15:42:00Z"/>
                <w:sz w:val="20"/>
              </w:rPr>
            </w:pPr>
            <w:ins w:id="313" w:author="Jim Lee" w:date="2021-01-05T15:42:00Z">
              <w:r>
                <w:rPr>
                  <w:sz w:val="20"/>
                </w:rPr>
                <w:t>Credit Memo</w:t>
              </w:r>
            </w:ins>
          </w:p>
        </w:tc>
      </w:tr>
      <w:tr w:rsidR="004F29AF" w:rsidTr="005D7874">
        <w:trPr>
          <w:gridAfter w:val="3"/>
          <w:wAfter w:w="1440" w:type="dxa"/>
          <w:ins w:id="314" w:author="Jim Lee" w:date="2021-01-05T15:42:00Z"/>
          <w:trPrChange w:id="315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16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17" w:author="Jim Lee" w:date="2021-01-05T15:42:00Z"/>
              </w:rPr>
            </w:pPr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318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19" w:author="Jim Lee" w:date="2021-01-05T15:42:00Z"/>
                <w:sz w:val="20"/>
              </w:rPr>
            </w:pPr>
            <w:ins w:id="320" w:author="Jim Lee" w:date="2021-01-05T15:42:00Z">
              <w:r>
                <w:rPr>
                  <w:sz w:val="20"/>
                </w:rPr>
                <w:t xml:space="preserve">Required for CR initiated transaction to inform TDSP that transaction is </w:t>
              </w:r>
            </w:ins>
            <w:ins w:id="321" w:author="Scott, Kathy D." w:date="2021-01-05T19:58:00Z">
              <w:r w:rsidR="005D7874">
                <w:rPr>
                  <w:sz w:val="20"/>
                </w:rPr>
                <w:t>being used to reverse a Switch due to Customer’s Right of Rescission</w:t>
              </w:r>
            </w:ins>
            <w:ins w:id="322" w:author="Jim Lee" w:date="2021-01-05T15:42:00Z">
              <w:del w:id="323" w:author="Scott, Kathy D." w:date="2021-01-05T19:58:00Z">
                <w:r w:rsidDel="005D7874">
                  <w:rPr>
                    <w:sz w:val="20"/>
                  </w:rPr>
                  <w:delText>to resolve a</w:delText>
                </w:r>
              </w:del>
              <w:del w:id="324" w:author="Scott, Kathy D." w:date="2021-01-05T19:56:00Z">
                <w:r w:rsidDel="005D7874">
                  <w:rPr>
                    <w:sz w:val="20"/>
                  </w:rPr>
                  <w:delText>n</w:delText>
                </w:r>
              </w:del>
              <w:del w:id="325" w:author="Scott, Kathy D." w:date="2021-01-05T19:58:00Z">
                <w:r w:rsidDel="005D7874">
                  <w:rPr>
                    <w:sz w:val="20"/>
                  </w:rPr>
                  <w:delText xml:space="preserve"> Customer Rescission</w:delText>
                </w:r>
              </w:del>
            </w:ins>
          </w:p>
        </w:tc>
      </w:tr>
      <w:tr w:rsidR="004F29AF" w:rsidDel="00483EEF" w:rsidTr="005D7874">
        <w:trPr>
          <w:gridAfter w:val="2"/>
          <w:wAfter w:w="1297" w:type="dxa"/>
          <w:ins w:id="326" w:author="Jim Lee" w:date="2021-01-05T15:42:00Z"/>
          <w:del w:id="327" w:author="Scott, Kathy D." w:date="2021-01-05T19:53:00Z"/>
          <w:trPrChange w:id="328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329" w:author="Scott, Kathy D." w:date="2021-01-05T20:04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30" w:author="Jim Lee" w:date="2021-01-05T15:42:00Z"/>
                <w:del w:id="331" w:author="Scott, Kathy D." w:date="2021-01-05T19:53:00Z"/>
                <w:sz w:val="2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32" w:author="Scott, Kathy D." w:date="2021-01-05T20:04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33" w:author="Jim Lee" w:date="2021-01-05T15:42:00Z"/>
                <w:del w:id="334" w:author="Scott, Kathy D." w:date="2021-01-05T19:53:00Z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335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36" w:author="Jim Lee" w:date="2021-01-05T15:42:00Z"/>
                <w:del w:id="337" w:author="Scott, Kathy D." w:date="2021-01-05T19:53:00Z"/>
              </w:rPr>
            </w:pPr>
          </w:p>
        </w:tc>
        <w:tc>
          <w:tcPr>
            <w:tcW w:w="4953" w:type="dxa"/>
            <w:gridSpan w:val="8"/>
            <w:tcBorders>
              <w:top w:val="nil"/>
              <w:left w:val="nil"/>
              <w:bottom w:val="nil"/>
              <w:right w:val="nil"/>
            </w:tcBorders>
            <w:tcPrChange w:id="338" w:author="Scott, Kathy D." w:date="2021-01-05T20:04:00Z">
              <w:tcPr>
                <w:tcW w:w="4954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39" w:author="Jim Lee" w:date="2021-01-05T15:42:00Z"/>
                <w:del w:id="340" w:author="Scott, Kathy D." w:date="2021-01-05T19:53:00Z"/>
                <w:sz w:val="20"/>
              </w:rPr>
            </w:pPr>
          </w:p>
        </w:tc>
      </w:tr>
      <w:tr w:rsidR="004F29AF" w:rsidTr="005D7874">
        <w:trPr>
          <w:gridAfter w:val="3"/>
          <w:wAfter w:w="1440" w:type="dxa"/>
          <w:ins w:id="341" w:author="Jim Lee" w:date="2021-01-05T15:42:00Z"/>
          <w:trPrChange w:id="342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43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44" w:author="Jim Lee" w:date="2021-01-05T15:42:00Z"/>
              </w:rPr>
            </w:pPr>
            <w:ins w:id="345" w:author="Jim Lee" w:date="2021-01-05T15:42:00Z">
              <w:r>
                <w:t xml:space="preserve">                                                     </w:t>
              </w:r>
              <w:r w:rsidRPr="004E1DB4">
                <w:rPr>
                  <w:sz w:val="20"/>
                </w:rPr>
                <w:t>IA</w:t>
              </w:r>
            </w:ins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46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47" w:author="Jim Lee" w:date="2021-01-05T15:42:00Z"/>
                <w:sz w:val="20"/>
              </w:rPr>
            </w:pPr>
            <w:ins w:id="348" w:author="Jim Lee" w:date="2021-01-05T15:42:00Z">
              <w:r>
                <w:rPr>
                  <w:sz w:val="20"/>
                </w:rPr>
                <w:t>Inventory</w:t>
              </w:r>
            </w:ins>
          </w:p>
        </w:tc>
      </w:tr>
      <w:tr w:rsidR="004F29AF" w:rsidTr="005D7874">
        <w:trPr>
          <w:gridAfter w:val="3"/>
          <w:wAfter w:w="1440" w:type="dxa"/>
          <w:ins w:id="349" w:author="Jim Lee" w:date="2021-01-05T15:42:00Z"/>
          <w:trPrChange w:id="350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51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52" w:author="Jim Lee" w:date="2021-01-05T15:42:00Z"/>
              </w:rPr>
            </w:pPr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353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54" w:author="Jim Lee" w:date="2021-01-05T15:42:00Z"/>
                <w:sz w:val="20"/>
              </w:rPr>
            </w:pPr>
            <w:ins w:id="355" w:author="Jim Lee" w:date="2021-01-05T15:42:00Z">
              <w:r>
                <w:rPr>
                  <w:sz w:val="20"/>
                </w:rPr>
                <w:t>Required for CR initiated transaction to inform TDSP that transaction is</w:t>
              </w:r>
              <w:del w:id="356" w:author="Scott, Kathy D." w:date="2021-01-05T19:56:00Z">
                <w:r w:rsidDel="005D7874">
                  <w:rPr>
                    <w:sz w:val="20"/>
                  </w:rPr>
                  <w:delText xml:space="preserve"> </w:delText>
                </w:r>
              </w:del>
            </w:ins>
            <w:ins w:id="357" w:author="Scott, Kathy D." w:date="2021-01-05T19:56:00Z">
              <w:r w:rsidR="005D7874">
                <w:rPr>
                  <w:sz w:val="20"/>
                </w:rPr>
                <w:t xml:space="preserve"> being used to reverse a Switch or Move-In due to an Inadvertent </w:t>
              </w:r>
            </w:ins>
            <w:ins w:id="358" w:author="Scott, Kathy D." w:date="2021-01-05T20:11:00Z">
              <w:r w:rsidR="008F6C2A">
                <w:rPr>
                  <w:sz w:val="20"/>
                </w:rPr>
                <w:t>Gain</w:t>
              </w:r>
            </w:ins>
            <w:ins w:id="359" w:author="Jim Lee" w:date="2021-01-05T15:42:00Z">
              <w:del w:id="360" w:author="Scott, Kathy D." w:date="2021-01-05T19:56:00Z">
                <w:r w:rsidDel="005D7874">
                  <w:rPr>
                    <w:sz w:val="20"/>
                  </w:rPr>
                  <w:delText>to resolve an Inadvertent Switch</w:delText>
                </w:r>
              </w:del>
            </w:ins>
          </w:p>
        </w:tc>
      </w:tr>
      <w:tr w:rsidR="004F29AF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361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362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363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306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364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365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366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367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1/2</w:t>
            </w:r>
          </w:p>
        </w:tc>
      </w:tr>
      <w:tr w:rsidR="004F29AF" w:rsidTr="005D7874">
        <w:trPr>
          <w:gridAfter w:val="2"/>
          <w:wAfter w:w="1297" w:type="dxa"/>
          <w:trPrChange w:id="368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369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370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indicating type of action</w:t>
            </w:r>
          </w:p>
        </w:tc>
      </w:tr>
      <w:tr w:rsidR="004F29AF" w:rsidTr="005D7874">
        <w:trPr>
          <w:gridAfter w:val="2"/>
          <w:wAfter w:w="1297" w:type="dxa"/>
          <w:trPrChange w:id="371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372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373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4F29AF" w:rsidTr="005D7874">
        <w:trPr>
          <w:gridAfter w:val="2"/>
          <w:wAfter w:w="1297" w:type="dxa"/>
          <w:trPrChange w:id="374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375" w:author="Scott, Kathy D." w:date="2021-01-05T20:04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6" w:author="Scott, Kathy D." w:date="2021-01-05T20:04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5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7" w:author="Scott, Kathy D." w:date="2021-01-05T20:04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8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378" w:author="Scott, Kathy D." w:date="2021-01-05T20:04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Send</w:t>
            </w:r>
          </w:p>
        </w:tc>
      </w:tr>
      <w:tr w:rsidR="004F29AF" w:rsidTr="005D7874">
        <w:trPr>
          <w:gridAfter w:val="3"/>
          <w:wAfter w:w="1440" w:type="dxa"/>
          <w:trPrChange w:id="379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  <w:tcPrChange w:id="380" w:author="Scott, Kathy D." w:date="2021-01-05T20:04:00Z">
              <w:tcPr>
                <w:tcW w:w="468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381" w:author="Scott, Kathy D." w:date="2021-01-05T20:04:00Z">
              <w:tcPr>
                <w:tcW w:w="468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Indicates Texas SET Transaction 814_05</w:t>
            </w:r>
          </w:p>
        </w:tc>
      </w:tr>
    </w:tbl>
    <w:p w:rsidR="006C233C" w:rsidRDefault="006C233C" w:rsidP="00AA00E4">
      <w:pPr>
        <w:rPr>
          <w:ins w:id="382" w:author="s262089" w:date="2021-01-05T15:45:00Z"/>
          <w:b/>
          <w:u w:val="single"/>
        </w:rPr>
      </w:pPr>
    </w:p>
    <w:p w:rsidR="006C233C" w:rsidRDefault="006C233C">
      <w:pPr>
        <w:spacing w:after="160" w:line="259" w:lineRule="auto"/>
        <w:rPr>
          <w:ins w:id="383" w:author="s262089" w:date="2021-01-05T15:45:00Z"/>
          <w:b/>
          <w:u w:val="single"/>
        </w:rPr>
      </w:pPr>
      <w:ins w:id="384" w:author="s262089" w:date="2021-01-05T15:45:00Z">
        <w:r>
          <w:rPr>
            <w:b/>
            <w:u w:val="single"/>
          </w:rPr>
          <w:br w:type="page"/>
        </w:r>
      </w:ins>
    </w:p>
    <w:p w:rsidR="004F29AF" w:rsidRDefault="006C233C" w:rsidP="00AA00E4">
      <w:pPr>
        <w:rPr>
          <w:b/>
          <w:u w:val="single"/>
        </w:rPr>
      </w:pPr>
      <w:r>
        <w:rPr>
          <w:b/>
          <w:u w:val="single"/>
        </w:rPr>
        <w:lastRenderedPageBreak/>
        <w:t>814_16: Move In Request</w:t>
      </w:r>
    </w:p>
    <w:p w:rsidR="006C233C" w:rsidRDefault="006C233C" w:rsidP="00AA00E4">
      <w:pPr>
        <w:rPr>
          <w:b/>
          <w:u w:val="single"/>
        </w:rPr>
      </w:pPr>
    </w:p>
    <w:p w:rsidR="00183FBA" w:rsidRPr="00817169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b/>
          <w:sz w:val="20"/>
          <w:szCs w:val="20"/>
          <w:rPrChange w:id="385" w:author="Scott, Kathy D." w:date="2021-01-05T20:31:00Z">
            <w:rPr>
              <w:b/>
            </w:rPr>
          </w:rPrChange>
        </w:rPr>
      </w:pPr>
      <w:r>
        <w:rPr>
          <w:b/>
        </w:rPr>
        <w:tab/>
      </w:r>
      <w:r w:rsidRPr="00817169">
        <w:rPr>
          <w:b/>
          <w:sz w:val="20"/>
          <w:szCs w:val="20"/>
          <w:rPrChange w:id="386" w:author="Scott, Kathy D." w:date="2021-01-05T20:31:00Z">
            <w:rPr>
              <w:b/>
            </w:rPr>
          </w:rPrChange>
        </w:rPr>
        <w:t>Segment:</w:t>
      </w:r>
      <w:r w:rsidRPr="00817169">
        <w:rPr>
          <w:b/>
          <w:sz w:val="20"/>
          <w:szCs w:val="20"/>
          <w:rPrChange w:id="387" w:author="Scott, Kathy D." w:date="2021-01-05T20:31:00Z">
            <w:rPr>
              <w:b/>
            </w:rPr>
          </w:rPrChange>
        </w:rPr>
        <w:tab/>
      </w:r>
      <w:r w:rsidRPr="004C02D4">
        <w:rPr>
          <w:b/>
          <w:sz w:val="40"/>
          <w:szCs w:val="40"/>
        </w:rPr>
        <w:t>BGN</w:t>
      </w:r>
      <w:r w:rsidRPr="00817169">
        <w:rPr>
          <w:b/>
          <w:sz w:val="20"/>
          <w:szCs w:val="20"/>
          <w:rPrChange w:id="388" w:author="Scott, Kathy D." w:date="2021-01-05T20:31:00Z">
            <w:rPr>
              <w:b/>
              <w:sz w:val="40"/>
            </w:rPr>
          </w:rPrChange>
        </w:rPr>
        <w:t xml:space="preserve"> </w:t>
      </w:r>
      <w:r w:rsidRPr="00817169">
        <w:rPr>
          <w:b/>
          <w:sz w:val="20"/>
          <w:szCs w:val="20"/>
          <w:rPrChange w:id="389" w:author="Scott, Kathy D." w:date="2021-01-05T20:31:00Z">
            <w:rPr>
              <w:b/>
            </w:rPr>
          </w:rPrChange>
        </w:rPr>
        <w:t>Beginning Segment</w:t>
      </w:r>
    </w:p>
    <w:p w:rsidR="00183FBA" w:rsidRPr="00817169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  <w:rPrChange w:id="390" w:author="Scott, Kathy D." w:date="2021-01-05T20:31:00Z">
            <w:rPr/>
          </w:rPrChange>
        </w:rPr>
      </w:pPr>
      <w:r w:rsidRPr="00817169">
        <w:rPr>
          <w:b/>
          <w:sz w:val="20"/>
          <w:szCs w:val="20"/>
          <w:rPrChange w:id="391" w:author="Scott, Kathy D." w:date="2021-01-05T20:31:00Z">
            <w:rPr>
              <w:b/>
            </w:rPr>
          </w:rPrChange>
        </w:rPr>
        <w:tab/>
        <w:t>Position:</w:t>
      </w:r>
      <w:r w:rsidRPr="00817169">
        <w:rPr>
          <w:b/>
          <w:sz w:val="20"/>
          <w:szCs w:val="20"/>
          <w:rPrChange w:id="392" w:author="Scott, Kathy D." w:date="2021-01-05T20:31:00Z">
            <w:rPr>
              <w:b/>
            </w:rPr>
          </w:rPrChange>
        </w:rPr>
        <w:tab/>
      </w:r>
      <w:r w:rsidRPr="00817169">
        <w:rPr>
          <w:sz w:val="20"/>
          <w:szCs w:val="20"/>
          <w:rPrChange w:id="393" w:author="Scott, Kathy D." w:date="2021-01-05T20:31:00Z">
            <w:rPr/>
          </w:rPrChange>
        </w:rPr>
        <w:t>020</w:t>
      </w:r>
    </w:p>
    <w:p w:rsidR="00183FBA" w:rsidRPr="00817169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  <w:rPrChange w:id="394" w:author="Scott, Kathy D." w:date="2021-01-05T20:31:00Z">
            <w:rPr/>
          </w:rPrChange>
        </w:rPr>
      </w:pPr>
      <w:r w:rsidRPr="00817169">
        <w:rPr>
          <w:sz w:val="20"/>
          <w:szCs w:val="20"/>
          <w:rPrChange w:id="395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396" w:author="Scott, Kathy D." w:date="2021-01-05T20:31:00Z">
            <w:rPr>
              <w:b/>
            </w:rPr>
          </w:rPrChange>
        </w:rPr>
        <w:t>Loop:</w:t>
      </w:r>
    </w:p>
    <w:p w:rsidR="00183FBA" w:rsidRPr="00817169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  <w:rPrChange w:id="397" w:author="Scott, Kathy D." w:date="2021-01-05T20:31:00Z">
            <w:rPr/>
          </w:rPrChange>
        </w:rPr>
      </w:pPr>
      <w:r w:rsidRPr="00817169">
        <w:rPr>
          <w:sz w:val="20"/>
          <w:szCs w:val="20"/>
          <w:rPrChange w:id="398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399" w:author="Scott, Kathy D." w:date="2021-01-05T20:31:00Z">
            <w:rPr>
              <w:b/>
            </w:rPr>
          </w:rPrChange>
        </w:rPr>
        <w:t>Level:</w:t>
      </w:r>
      <w:r w:rsidRPr="00817169">
        <w:rPr>
          <w:sz w:val="20"/>
          <w:szCs w:val="20"/>
          <w:rPrChange w:id="400" w:author="Scott, Kathy D." w:date="2021-01-05T20:31:00Z">
            <w:rPr/>
          </w:rPrChange>
        </w:rPr>
        <w:tab/>
        <w:t>Heading</w:t>
      </w:r>
    </w:p>
    <w:p w:rsidR="00183FBA" w:rsidRPr="00817169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  <w:rPrChange w:id="401" w:author="Scott, Kathy D." w:date="2021-01-05T20:31:00Z">
            <w:rPr/>
          </w:rPrChange>
        </w:rPr>
      </w:pPr>
      <w:r w:rsidRPr="00817169">
        <w:rPr>
          <w:sz w:val="20"/>
          <w:szCs w:val="20"/>
          <w:rPrChange w:id="402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403" w:author="Scott, Kathy D." w:date="2021-01-05T20:31:00Z">
            <w:rPr>
              <w:b/>
            </w:rPr>
          </w:rPrChange>
        </w:rPr>
        <w:t>Usage:</w:t>
      </w:r>
      <w:r w:rsidRPr="00817169">
        <w:rPr>
          <w:sz w:val="20"/>
          <w:szCs w:val="20"/>
          <w:rPrChange w:id="404" w:author="Scott, Kathy D." w:date="2021-01-05T20:31:00Z">
            <w:rPr/>
          </w:rPrChange>
        </w:rPr>
        <w:tab/>
        <w:t>Mandatory</w:t>
      </w:r>
    </w:p>
    <w:p w:rsidR="00183FBA" w:rsidRPr="00817169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  <w:rPrChange w:id="405" w:author="Scott, Kathy D." w:date="2021-01-05T20:31:00Z">
            <w:rPr/>
          </w:rPrChange>
        </w:rPr>
      </w:pPr>
      <w:r w:rsidRPr="00817169">
        <w:rPr>
          <w:sz w:val="20"/>
          <w:szCs w:val="20"/>
          <w:rPrChange w:id="406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407" w:author="Scott, Kathy D." w:date="2021-01-05T20:31:00Z">
            <w:rPr>
              <w:b/>
            </w:rPr>
          </w:rPrChange>
        </w:rPr>
        <w:t>Max Use:</w:t>
      </w:r>
      <w:r w:rsidRPr="00817169">
        <w:rPr>
          <w:sz w:val="20"/>
          <w:szCs w:val="20"/>
          <w:rPrChange w:id="408" w:author="Scott, Kathy D." w:date="2021-01-05T20:31:00Z">
            <w:rPr/>
          </w:rPrChange>
        </w:rPr>
        <w:tab/>
        <w:t>1</w:t>
      </w:r>
    </w:p>
    <w:p w:rsidR="00183FBA" w:rsidRPr="00817169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  <w:rPrChange w:id="409" w:author="Scott, Kathy D." w:date="2021-01-05T20:31:00Z">
            <w:rPr/>
          </w:rPrChange>
        </w:rPr>
      </w:pPr>
      <w:r w:rsidRPr="00817169">
        <w:rPr>
          <w:sz w:val="20"/>
          <w:szCs w:val="20"/>
          <w:rPrChange w:id="410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411" w:author="Scott, Kathy D." w:date="2021-01-05T20:31:00Z">
            <w:rPr>
              <w:b/>
            </w:rPr>
          </w:rPrChange>
        </w:rPr>
        <w:t>Purpose:</w:t>
      </w:r>
      <w:r w:rsidRPr="00817169">
        <w:rPr>
          <w:sz w:val="20"/>
          <w:szCs w:val="20"/>
          <w:rPrChange w:id="412" w:author="Scott, Kathy D." w:date="2021-01-05T20:31:00Z">
            <w:rPr/>
          </w:rPrChange>
        </w:rPr>
        <w:tab/>
        <w:t>To indicate the beginning of a transaction set</w:t>
      </w:r>
    </w:p>
    <w:p w:rsidR="00183FBA" w:rsidRPr="00817169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  <w:rPrChange w:id="413" w:author="Scott, Kathy D." w:date="2021-01-05T20:31:00Z">
            <w:rPr/>
          </w:rPrChange>
        </w:rPr>
      </w:pPr>
      <w:r w:rsidRPr="00817169">
        <w:rPr>
          <w:sz w:val="20"/>
          <w:szCs w:val="20"/>
          <w:rPrChange w:id="414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415" w:author="Scott, Kathy D." w:date="2021-01-05T20:31:00Z">
            <w:rPr>
              <w:b/>
            </w:rPr>
          </w:rPrChange>
        </w:rPr>
        <w:t>Syntax Notes:</w:t>
      </w:r>
      <w:r w:rsidRPr="00817169">
        <w:rPr>
          <w:sz w:val="20"/>
          <w:szCs w:val="20"/>
          <w:rPrChange w:id="416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417" w:author="Scott, Kathy D." w:date="2021-01-05T20:31:00Z">
            <w:rPr>
              <w:b/>
            </w:rPr>
          </w:rPrChange>
        </w:rPr>
        <w:t>1</w:t>
      </w:r>
      <w:r w:rsidRPr="00817169">
        <w:rPr>
          <w:sz w:val="20"/>
          <w:szCs w:val="20"/>
          <w:rPrChange w:id="418" w:author="Scott, Kathy D." w:date="2021-01-05T20:31:00Z">
            <w:rPr/>
          </w:rPrChange>
        </w:rPr>
        <w:tab/>
        <w:t>If BGN05 is present, then BGN04 is required.</w:t>
      </w:r>
    </w:p>
    <w:p w:rsidR="00183FBA" w:rsidRPr="00817169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  <w:rPrChange w:id="419" w:author="Scott, Kathy D." w:date="2021-01-05T20:31:00Z">
            <w:rPr/>
          </w:rPrChange>
        </w:rPr>
      </w:pPr>
      <w:r w:rsidRPr="00817169">
        <w:rPr>
          <w:sz w:val="20"/>
          <w:szCs w:val="20"/>
          <w:rPrChange w:id="420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421" w:author="Scott, Kathy D." w:date="2021-01-05T20:31:00Z">
            <w:rPr>
              <w:b/>
            </w:rPr>
          </w:rPrChange>
        </w:rPr>
        <w:t>Semantic Notes:</w:t>
      </w:r>
      <w:r w:rsidRPr="00817169">
        <w:rPr>
          <w:sz w:val="20"/>
          <w:szCs w:val="20"/>
          <w:rPrChange w:id="422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423" w:author="Scott, Kathy D." w:date="2021-01-05T20:31:00Z">
            <w:rPr>
              <w:b/>
            </w:rPr>
          </w:rPrChange>
        </w:rPr>
        <w:t>1</w:t>
      </w:r>
      <w:r w:rsidRPr="00817169">
        <w:rPr>
          <w:sz w:val="20"/>
          <w:szCs w:val="20"/>
          <w:rPrChange w:id="424" w:author="Scott, Kathy D." w:date="2021-01-05T20:31:00Z">
            <w:rPr/>
          </w:rPrChange>
        </w:rPr>
        <w:tab/>
        <w:t>BGN02 is the transaction set reference number.</w:t>
      </w:r>
    </w:p>
    <w:p w:rsidR="00183FBA" w:rsidRPr="00817169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  <w:rPrChange w:id="425" w:author="Scott, Kathy D." w:date="2021-01-05T20:31:00Z">
            <w:rPr/>
          </w:rPrChange>
        </w:rPr>
      </w:pPr>
      <w:r w:rsidRPr="00817169">
        <w:rPr>
          <w:sz w:val="20"/>
          <w:szCs w:val="20"/>
          <w:rPrChange w:id="426" w:author="Scott, Kathy D." w:date="2021-01-05T20:31:00Z">
            <w:rPr/>
          </w:rPrChange>
        </w:rPr>
        <w:tab/>
      </w:r>
      <w:r w:rsidRPr="00817169">
        <w:rPr>
          <w:sz w:val="20"/>
          <w:szCs w:val="20"/>
          <w:rPrChange w:id="427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428" w:author="Scott, Kathy D." w:date="2021-01-05T20:31:00Z">
            <w:rPr>
              <w:b/>
            </w:rPr>
          </w:rPrChange>
        </w:rPr>
        <w:t>2</w:t>
      </w:r>
      <w:r w:rsidRPr="00817169">
        <w:rPr>
          <w:sz w:val="20"/>
          <w:szCs w:val="20"/>
          <w:rPrChange w:id="429" w:author="Scott, Kathy D." w:date="2021-01-05T20:31:00Z">
            <w:rPr/>
          </w:rPrChange>
        </w:rPr>
        <w:tab/>
        <w:t>BGN03 is the transaction set date.</w:t>
      </w:r>
    </w:p>
    <w:p w:rsidR="00183FBA" w:rsidRPr="00817169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  <w:rPrChange w:id="430" w:author="Scott, Kathy D." w:date="2021-01-05T20:31:00Z">
            <w:rPr/>
          </w:rPrChange>
        </w:rPr>
      </w:pPr>
      <w:r w:rsidRPr="00817169">
        <w:rPr>
          <w:sz w:val="20"/>
          <w:szCs w:val="20"/>
          <w:rPrChange w:id="431" w:author="Scott, Kathy D." w:date="2021-01-05T20:31:00Z">
            <w:rPr/>
          </w:rPrChange>
        </w:rPr>
        <w:tab/>
      </w:r>
      <w:r w:rsidRPr="00817169">
        <w:rPr>
          <w:sz w:val="20"/>
          <w:szCs w:val="20"/>
          <w:rPrChange w:id="432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433" w:author="Scott, Kathy D." w:date="2021-01-05T20:31:00Z">
            <w:rPr>
              <w:b/>
            </w:rPr>
          </w:rPrChange>
        </w:rPr>
        <w:t>3</w:t>
      </w:r>
      <w:r w:rsidRPr="00817169">
        <w:rPr>
          <w:sz w:val="20"/>
          <w:szCs w:val="20"/>
          <w:rPrChange w:id="434" w:author="Scott, Kathy D." w:date="2021-01-05T20:31:00Z">
            <w:rPr/>
          </w:rPrChange>
        </w:rPr>
        <w:tab/>
        <w:t>BGN04 is the transaction set time.</w:t>
      </w:r>
    </w:p>
    <w:p w:rsidR="00183FBA" w:rsidRPr="00817169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  <w:rPrChange w:id="435" w:author="Scott, Kathy D." w:date="2021-01-05T20:31:00Z">
            <w:rPr/>
          </w:rPrChange>
        </w:rPr>
      </w:pPr>
      <w:r w:rsidRPr="00817169">
        <w:rPr>
          <w:sz w:val="20"/>
          <w:szCs w:val="20"/>
          <w:rPrChange w:id="436" w:author="Scott, Kathy D." w:date="2021-01-05T20:31:00Z">
            <w:rPr/>
          </w:rPrChange>
        </w:rPr>
        <w:tab/>
      </w:r>
      <w:r w:rsidRPr="00817169">
        <w:rPr>
          <w:sz w:val="20"/>
          <w:szCs w:val="20"/>
          <w:rPrChange w:id="437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438" w:author="Scott, Kathy D." w:date="2021-01-05T20:31:00Z">
            <w:rPr>
              <w:b/>
            </w:rPr>
          </w:rPrChange>
        </w:rPr>
        <w:t>4</w:t>
      </w:r>
      <w:r w:rsidRPr="00817169">
        <w:rPr>
          <w:sz w:val="20"/>
          <w:szCs w:val="20"/>
          <w:rPrChange w:id="439" w:author="Scott, Kathy D." w:date="2021-01-05T20:31:00Z">
            <w:rPr/>
          </w:rPrChange>
        </w:rPr>
        <w:tab/>
        <w:t>BGN05 is the transaction set time qualifier.</w:t>
      </w:r>
    </w:p>
    <w:p w:rsidR="00183FBA" w:rsidRPr="00817169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  <w:rPrChange w:id="440" w:author="Scott, Kathy D." w:date="2021-01-05T20:31:00Z">
            <w:rPr/>
          </w:rPrChange>
        </w:rPr>
      </w:pPr>
      <w:r w:rsidRPr="00817169">
        <w:rPr>
          <w:sz w:val="20"/>
          <w:szCs w:val="20"/>
          <w:rPrChange w:id="441" w:author="Scott, Kathy D." w:date="2021-01-05T20:31:00Z">
            <w:rPr/>
          </w:rPrChange>
        </w:rPr>
        <w:tab/>
      </w:r>
      <w:r w:rsidRPr="00817169">
        <w:rPr>
          <w:sz w:val="20"/>
          <w:szCs w:val="20"/>
          <w:rPrChange w:id="442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443" w:author="Scott, Kathy D." w:date="2021-01-05T20:31:00Z">
            <w:rPr>
              <w:b/>
            </w:rPr>
          </w:rPrChange>
        </w:rPr>
        <w:t>5</w:t>
      </w:r>
      <w:r w:rsidRPr="00817169">
        <w:rPr>
          <w:sz w:val="20"/>
          <w:szCs w:val="20"/>
          <w:rPrChange w:id="444" w:author="Scott, Kathy D." w:date="2021-01-05T20:31:00Z">
            <w:rPr/>
          </w:rPrChange>
        </w:rPr>
        <w:tab/>
        <w:t>BGN06 is the transaction set reference number of a previously sent transaction affected by the current transaction.</w:t>
      </w:r>
    </w:p>
    <w:p w:rsidR="00183FBA" w:rsidRPr="00817169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  <w:rPrChange w:id="445" w:author="Scott, Kathy D." w:date="2021-01-05T20:31:00Z">
            <w:rPr/>
          </w:rPrChange>
        </w:rPr>
      </w:pPr>
      <w:r w:rsidRPr="00817169">
        <w:rPr>
          <w:sz w:val="20"/>
          <w:szCs w:val="20"/>
          <w:rPrChange w:id="446" w:author="Scott, Kathy D." w:date="2021-01-05T20:31:00Z">
            <w:rPr/>
          </w:rPrChange>
        </w:rPr>
        <w:tab/>
      </w:r>
      <w:r w:rsidRPr="00817169">
        <w:rPr>
          <w:b/>
          <w:sz w:val="20"/>
          <w:szCs w:val="20"/>
          <w:rPrChange w:id="447" w:author="Scott, Kathy D." w:date="2021-01-05T20:31:00Z">
            <w:rPr>
              <w:b/>
            </w:rPr>
          </w:rPrChange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183FBA" w:rsidRPr="00817169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183FBA" w:rsidRPr="00817169" w:rsidRDefault="00183FBA" w:rsidP="004F5C08">
            <w:pPr>
              <w:adjustRightInd w:val="0"/>
              <w:ind w:right="144"/>
              <w:jc w:val="right"/>
              <w:rPr>
                <w:sz w:val="20"/>
                <w:szCs w:val="20"/>
                <w:rPrChange w:id="448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449" w:author="Scott, Kathy D." w:date="2021-01-05T20:31:00Z">
                  <w:rPr>
                    <w:b/>
                  </w:rPr>
                </w:rPrChange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183FBA" w:rsidRPr="00817169" w:rsidRDefault="00183FBA" w:rsidP="004F5C08">
            <w:pPr>
              <w:adjustRightInd w:val="0"/>
              <w:ind w:right="144"/>
              <w:jc w:val="right"/>
              <w:rPr>
                <w:sz w:val="20"/>
                <w:szCs w:val="20"/>
                <w:rPrChange w:id="450" w:author="Scott, Kathy D." w:date="2021-01-05T20:31:00Z">
                  <w:rPr/>
                </w:rPrChange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451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452" w:author="Scott, Kathy D." w:date="2021-01-05T20:31:00Z">
                  <w:rPr/>
                </w:rPrChange>
              </w:rPr>
              <w:t>Required</w:t>
            </w:r>
          </w:p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453" w:author="Scott, Kathy D." w:date="2021-01-05T20:31:00Z">
                  <w:rPr/>
                </w:rPrChange>
              </w:rPr>
            </w:pPr>
          </w:p>
        </w:tc>
      </w:tr>
      <w:tr w:rsidR="00183FBA" w:rsidRPr="00817169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454" w:author="Scott, Kathy D." w:date="2021-01-05T20:31:00Z">
                  <w:rPr/>
                </w:rPrChange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455" w:author="Scott, Kathy D." w:date="2021-01-05T20:31:00Z">
                  <w:rPr/>
                </w:rPrChange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183FBA" w:rsidRDefault="00183FBA" w:rsidP="004F5C08">
            <w:pPr>
              <w:adjustRightInd w:val="0"/>
              <w:ind w:right="144"/>
              <w:rPr>
                <w:ins w:id="456" w:author="Scott, Kathy D." w:date="2021-01-05T20:43:00Z"/>
                <w:sz w:val="20"/>
                <w:szCs w:val="20"/>
              </w:rPr>
            </w:pPr>
            <w:r w:rsidRPr="00817169">
              <w:rPr>
                <w:sz w:val="20"/>
                <w:szCs w:val="20"/>
                <w:rPrChange w:id="457" w:author="Scott, Kathy D." w:date="2021-01-05T20:31:00Z">
                  <w:rPr/>
                </w:rPrChange>
              </w:rPr>
              <w:t>BGN~13~200104011956531~20010401~~~~~16</w:t>
            </w:r>
            <w:ins w:id="458" w:author="Scott, Kathy D." w:date="2021-01-05T20:30:00Z">
              <w:r w:rsidR="00817169" w:rsidRPr="00817169">
                <w:rPr>
                  <w:sz w:val="20"/>
                  <w:szCs w:val="20"/>
                  <w:rPrChange w:id="459" w:author="Scott, Kathy D." w:date="2021-01-05T20:31:00Z">
                    <w:rPr/>
                  </w:rPrChange>
                </w:rPr>
                <w:t xml:space="preserve">        Move-In Reque</w:t>
              </w:r>
            </w:ins>
            <w:ins w:id="460" w:author="Scott, Kathy D." w:date="2021-01-05T20:31:00Z">
              <w:r w:rsidR="00817169" w:rsidRPr="00817169">
                <w:rPr>
                  <w:sz w:val="20"/>
                  <w:szCs w:val="20"/>
                  <w:rPrChange w:id="461" w:author="Scott, Kathy D." w:date="2021-01-05T20:31:00Z">
                    <w:rPr/>
                  </w:rPrChange>
                </w:rPr>
                <w:t xml:space="preserve">st </w:t>
              </w:r>
            </w:ins>
          </w:p>
          <w:p w:rsidR="005E3862" w:rsidRPr="00817169" w:rsidRDefault="005E3862" w:rsidP="004F5C08">
            <w:pPr>
              <w:adjustRightInd w:val="0"/>
              <w:ind w:right="144"/>
              <w:rPr>
                <w:ins w:id="462" w:author="Scott, Kathy D." w:date="2021-01-05T20:18:00Z"/>
                <w:sz w:val="20"/>
                <w:szCs w:val="20"/>
                <w:rPrChange w:id="463" w:author="Scott, Kathy D." w:date="2021-01-05T20:31:00Z">
                  <w:rPr>
                    <w:ins w:id="464" w:author="Scott, Kathy D." w:date="2021-01-05T20:18:00Z"/>
                  </w:rPr>
                </w:rPrChange>
              </w:rPr>
            </w:pPr>
          </w:p>
          <w:p w:rsidR="00817169" w:rsidRDefault="0076699E" w:rsidP="00817169">
            <w:pPr>
              <w:autoSpaceDE w:val="0"/>
              <w:autoSpaceDN w:val="0"/>
              <w:adjustRightInd w:val="0"/>
              <w:ind w:right="144"/>
              <w:rPr>
                <w:ins w:id="465" w:author="Scott, Kathy D." w:date="2021-01-05T20:40:00Z"/>
                <w:sz w:val="20"/>
                <w:szCs w:val="20"/>
              </w:rPr>
            </w:pPr>
            <w:ins w:id="466" w:author="Scott, Kathy D." w:date="2021-01-05T20:18:00Z">
              <w:r w:rsidRPr="00817169">
                <w:rPr>
                  <w:sz w:val="20"/>
                  <w:szCs w:val="20"/>
                  <w:rPrChange w:id="467" w:author="Scott, Kathy D." w:date="2021-01-05T20:31:00Z">
                    <w:rPr/>
                  </w:rPrChange>
                </w:rPr>
                <w:t>BGN~13~200104011956531~20010401~~</w:t>
              </w:r>
            </w:ins>
            <w:ins w:id="468" w:author="Scott, Kathy D." w:date="2021-01-05T20:25:00Z">
              <w:r w:rsidRPr="00817169">
                <w:rPr>
                  <w:sz w:val="20"/>
                  <w:szCs w:val="20"/>
                  <w:rPrChange w:id="469" w:author="Scott, Kathy D." w:date="2021-01-05T20:31:00Z">
                    <w:rPr/>
                  </w:rPrChange>
                </w:rPr>
                <w:t>~</w:t>
              </w:r>
            </w:ins>
            <w:ins w:id="470" w:author="Scott, Kathy D." w:date="2021-01-05T20:18:00Z">
              <w:r w:rsidRPr="00817169">
                <w:rPr>
                  <w:sz w:val="20"/>
                  <w:szCs w:val="20"/>
                  <w:rPrChange w:id="471" w:author="Scott, Kathy D." w:date="2021-01-05T20:31:00Z">
                    <w:rPr/>
                  </w:rPrChange>
                </w:rPr>
                <w:t>~</w:t>
              </w:r>
              <w:r w:rsidRPr="00817169">
                <w:rPr>
                  <w:sz w:val="20"/>
                  <w:szCs w:val="20"/>
                  <w:rPrChange w:id="472" w:author="Scott, Kathy D." w:date="2021-01-05T20:31:00Z">
                    <w:rPr/>
                  </w:rPrChange>
                </w:rPr>
                <w:t>CR</w:t>
              </w:r>
              <w:r w:rsidRPr="00817169">
                <w:rPr>
                  <w:sz w:val="20"/>
                  <w:szCs w:val="20"/>
                  <w:rPrChange w:id="473" w:author="Scott, Kathy D." w:date="2021-01-05T20:31:00Z">
                    <w:rPr/>
                  </w:rPrChange>
                </w:rPr>
                <w:t>~16</w:t>
              </w:r>
            </w:ins>
            <w:ins w:id="474" w:author="Scott, Kathy D." w:date="2021-01-05T20:30:00Z">
              <w:r w:rsidR="00817169" w:rsidRPr="00817169">
                <w:rPr>
                  <w:sz w:val="20"/>
                  <w:szCs w:val="20"/>
                  <w:rPrChange w:id="475" w:author="Scott, Kathy D." w:date="2021-01-05T20:31:00Z">
                    <w:rPr/>
                  </w:rPrChange>
                </w:rPr>
                <w:t xml:space="preserve">   </w:t>
              </w:r>
            </w:ins>
            <w:ins w:id="476" w:author="Scott, Kathy D." w:date="2021-01-05T20:33:00Z">
              <w:r w:rsidR="00817169">
                <w:rPr>
                  <w:sz w:val="20"/>
                  <w:szCs w:val="20"/>
                </w:rPr>
                <w:t xml:space="preserve">Move-In </w:t>
              </w:r>
            </w:ins>
            <w:ins w:id="477" w:author="Scott, Kathy D." w:date="2021-01-05T20:29:00Z">
              <w:r w:rsidR="00817169" w:rsidRPr="004C02D4">
                <w:rPr>
                  <w:sz w:val="20"/>
                  <w:szCs w:val="20"/>
                </w:rPr>
                <w:t>Request to R</w:t>
              </w:r>
              <w:r w:rsidR="00817169" w:rsidRPr="00817169">
                <w:rPr>
                  <w:sz w:val="20"/>
                  <w:szCs w:val="20"/>
                  <w:rPrChange w:id="478" w:author="Scott, Kathy D." w:date="2021-01-05T20:31:00Z">
                    <w:rPr>
                      <w:sz w:val="20"/>
                    </w:rPr>
                  </w:rPrChange>
                </w:rPr>
                <w:t>everse Switch due to Customer’s Right of Rescission</w:t>
              </w:r>
            </w:ins>
          </w:p>
          <w:p w:rsidR="00030E3B" w:rsidRPr="004C02D4" w:rsidRDefault="00030E3B" w:rsidP="00817169">
            <w:pPr>
              <w:autoSpaceDE w:val="0"/>
              <w:autoSpaceDN w:val="0"/>
              <w:adjustRightInd w:val="0"/>
              <w:ind w:right="144"/>
              <w:rPr>
                <w:ins w:id="479" w:author="Scott, Kathy D." w:date="2021-01-05T20:29:00Z"/>
                <w:sz w:val="20"/>
                <w:szCs w:val="20"/>
              </w:rPr>
            </w:pPr>
            <w:ins w:id="480" w:author="Scott, Kathy D." w:date="2021-01-05T20:40:00Z">
              <w:r w:rsidRPr="00F466AD">
                <w:rPr>
                  <w:sz w:val="20"/>
                  <w:szCs w:val="20"/>
                </w:rPr>
                <w:t>BGN~13~200104011956531~20010401~~~~</w:t>
              </w:r>
              <w:r>
                <w:rPr>
                  <w:sz w:val="20"/>
                  <w:szCs w:val="20"/>
                </w:rPr>
                <w:t>IA</w:t>
              </w:r>
              <w:r w:rsidRPr="00F466AD">
                <w:rPr>
                  <w:sz w:val="20"/>
                  <w:szCs w:val="20"/>
                </w:rPr>
                <w:t xml:space="preserve">~16   </w:t>
              </w:r>
              <w:r>
                <w:rPr>
                  <w:sz w:val="20"/>
                  <w:szCs w:val="20"/>
                </w:rPr>
                <w:t xml:space="preserve">Move-In </w:t>
              </w:r>
              <w:r w:rsidRPr="00F466AD">
                <w:rPr>
                  <w:sz w:val="20"/>
                  <w:szCs w:val="20"/>
                </w:rPr>
                <w:t xml:space="preserve">Request to Reverse </w:t>
              </w:r>
            </w:ins>
            <w:ins w:id="481" w:author="Scott, Kathy D." w:date="2021-01-05T20:41:00Z">
              <w:r w:rsidRPr="00F466AD">
                <w:rPr>
                  <w:sz w:val="20"/>
                  <w:szCs w:val="20"/>
                </w:rPr>
                <w:t>a Switch or Move-In due to an Inadvertent Gain</w:t>
              </w:r>
            </w:ins>
          </w:p>
          <w:p w:rsidR="0076699E" w:rsidRPr="00817169" w:rsidRDefault="0076699E" w:rsidP="004F5C08">
            <w:pPr>
              <w:adjustRightInd w:val="0"/>
              <w:ind w:right="144"/>
              <w:rPr>
                <w:sz w:val="20"/>
                <w:szCs w:val="20"/>
                <w:rPrChange w:id="482" w:author="Scott, Kathy D." w:date="2021-01-05T20:31:00Z">
                  <w:rPr/>
                </w:rPrChange>
              </w:rPr>
            </w:pPr>
          </w:p>
        </w:tc>
      </w:tr>
    </w:tbl>
    <w:p w:rsidR="00183FBA" w:rsidRPr="00817169" w:rsidRDefault="00183FBA" w:rsidP="00183FBA">
      <w:pPr>
        <w:adjustRightInd w:val="0"/>
        <w:rPr>
          <w:sz w:val="20"/>
          <w:szCs w:val="20"/>
          <w:rPrChange w:id="483" w:author="Scott, Kathy D." w:date="2021-01-05T20:31:00Z">
            <w:rPr/>
          </w:rPrChange>
        </w:rPr>
      </w:pPr>
    </w:p>
    <w:p w:rsidR="00183FBA" w:rsidRPr="00817169" w:rsidRDefault="00183FBA" w:rsidP="00183FBA">
      <w:pPr>
        <w:adjustRightInd w:val="0"/>
        <w:jc w:val="center"/>
        <w:rPr>
          <w:b/>
          <w:sz w:val="20"/>
          <w:szCs w:val="20"/>
          <w:rPrChange w:id="484" w:author="Scott, Kathy D." w:date="2021-01-05T20:31:00Z">
            <w:rPr>
              <w:b/>
            </w:rPr>
          </w:rPrChange>
        </w:rPr>
      </w:pPr>
      <w:r w:rsidRPr="00817169">
        <w:rPr>
          <w:b/>
          <w:sz w:val="20"/>
          <w:szCs w:val="20"/>
          <w:rPrChange w:id="485" w:author="Scott, Kathy D." w:date="2021-01-05T20:31:00Z">
            <w:rPr>
              <w:b/>
            </w:rPr>
          </w:rPrChange>
        </w:rPr>
        <w:t>Data Element Summary</w:t>
      </w:r>
    </w:p>
    <w:p w:rsidR="00183FBA" w:rsidRPr="00817169" w:rsidRDefault="00183FBA" w:rsidP="00183FB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b/>
          <w:sz w:val="20"/>
          <w:szCs w:val="20"/>
          <w:rPrChange w:id="486" w:author="Scott, Kathy D." w:date="2021-01-05T20:31:00Z">
            <w:rPr>
              <w:b/>
            </w:rPr>
          </w:rPrChange>
        </w:rPr>
      </w:pPr>
      <w:r w:rsidRPr="00817169">
        <w:rPr>
          <w:b/>
          <w:sz w:val="20"/>
          <w:szCs w:val="20"/>
          <w:rPrChange w:id="487" w:author="Scott, Kathy D." w:date="2021-01-05T20:31:00Z">
            <w:rPr>
              <w:b/>
            </w:rPr>
          </w:rPrChange>
        </w:rPr>
        <w:tab/>
        <w:t>Ref.</w:t>
      </w:r>
      <w:r w:rsidRPr="00817169">
        <w:rPr>
          <w:b/>
          <w:sz w:val="20"/>
          <w:szCs w:val="20"/>
          <w:rPrChange w:id="488" w:author="Scott, Kathy D." w:date="2021-01-05T20:31:00Z">
            <w:rPr>
              <w:b/>
            </w:rPr>
          </w:rPrChange>
        </w:rPr>
        <w:tab/>
        <w:t>Data</w:t>
      </w:r>
      <w:r w:rsidRPr="00817169">
        <w:rPr>
          <w:b/>
          <w:sz w:val="20"/>
          <w:szCs w:val="20"/>
          <w:rPrChange w:id="489" w:author="Scott, Kathy D." w:date="2021-01-05T20:31:00Z">
            <w:rPr>
              <w:b/>
            </w:rPr>
          </w:rPrChange>
        </w:rPr>
        <w:tab/>
      </w:r>
    </w:p>
    <w:p w:rsidR="00183FBA" w:rsidRPr="00817169" w:rsidRDefault="00183FBA" w:rsidP="00183FB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sz w:val="20"/>
          <w:szCs w:val="20"/>
          <w:rPrChange w:id="490" w:author="Scott, Kathy D." w:date="2021-01-05T20:31:00Z">
            <w:rPr/>
          </w:rPrChange>
        </w:rPr>
      </w:pPr>
      <w:r w:rsidRPr="00817169">
        <w:rPr>
          <w:b/>
          <w:sz w:val="20"/>
          <w:szCs w:val="20"/>
          <w:u w:val="words"/>
          <w:rPrChange w:id="491" w:author="Scott, Kathy D." w:date="2021-01-05T20:31:00Z">
            <w:rPr>
              <w:b/>
              <w:u w:val="words"/>
            </w:rPr>
          </w:rPrChange>
        </w:rPr>
        <w:tab/>
        <w:t>Des.</w:t>
      </w:r>
      <w:r w:rsidRPr="00817169">
        <w:rPr>
          <w:b/>
          <w:sz w:val="20"/>
          <w:szCs w:val="20"/>
          <w:u w:val="words"/>
          <w:rPrChange w:id="492" w:author="Scott, Kathy D." w:date="2021-01-05T20:31:00Z">
            <w:rPr>
              <w:b/>
              <w:u w:val="words"/>
            </w:rPr>
          </w:rPrChange>
        </w:rPr>
        <w:tab/>
        <w:t>Element</w:t>
      </w:r>
      <w:r w:rsidRPr="00817169">
        <w:rPr>
          <w:b/>
          <w:sz w:val="20"/>
          <w:szCs w:val="20"/>
          <w:u w:val="words"/>
          <w:rPrChange w:id="493" w:author="Scott, Kathy D." w:date="2021-01-05T20:31:00Z">
            <w:rPr>
              <w:b/>
              <w:u w:val="words"/>
            </w:rPr>
          </w:rPrChange>
        </w:rPr>
        <w:tab/>
        <w:t>Name</w:t>
      </w:r>
      <w:r w:rsidRPr="00817169">
        <w:rPr>
          <w:b/>
          <w:sz w:val="20"/>
          <w:szCs w:val="20"/>
          <w:u w:val="words"/>
          <w:rPrChange w:id="494" w:author="Scott, Kathy D." w:date="2021-01-05T20:31:00Z">
            <w:rPr>
              <w:b/>
              <w:u w:val="words"/>
            </w:rPr>
          </w:rPrChange>
        </w:rPr>
        <w:tab/>
        <w:t>Attributes</w:t>
      </w:r>
    </w:p>
    <w:tbl>
      <w:tblPr>
        <w:tblW w:w="11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495" w:author="Scott, Kathy D." w:date="2021-01-05T20:05:00Z">
          <w:tblPr>
            <w:tblW w:w="9840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007"/>
        <w:gridCol w:w="1080"/>
        <w:gridCol w:w="893"/>
        <w:gridCol w:w="188"/>
        <w:gridCol w:w="1332"/>
        <w:gridCol w:w="35"/>
        <w:gridCol w:w="20"/>
        <w:gridCol w:w="125"/>
        <w:gridCol w:w="3268"/>
        <w:gridCol w:w="432"/>
        <w:gridCol w:w="20"/>
        <w:gridCol w:w="966"/>
        <w:gridCol w:w="143"/>
        <w:gridCol w:w="31"/>
        <w:gridCol w:w="432"/>
        <w:gridCol w:w="20"/>
        <w:gridCol w:w="1140"/>
        <w:tblGridChange w:id="496">
          <w:tblGrid>
            <w:gridCol w:w="1007"/>
            <w:gridCol w:w="1080"/>
            <w:gridCol w:w="893"/>
            <w:gridCol w:w="188"/>
            <w:gridCol w:w="1332"/>
            <w:gridCol w:w="35"/>
            <w:gridCol w:w="20"/>
            <w:gridCol w:w="125"/>
            <w:gridCol w:w="3268"/>
            <w:gridCol w:w="432"/>
            <w:gridCol w:w="20"/>
            <w:gridCol w:w="966"/>
            <w:gridCol w:w="143"/>
            <w:gridCol w:w="331"/>
          </w:tblGrid>
        </w:tblGridChange>
      </w:tblGrid>
      <w:tr w:rsidR="00183FBA" w:rsidRPr="00817169" w:rsidTr="005D7874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497" w:author="Scott, Kathy D." w:date="2021-01-05T20:05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sz w:val="20"/>
                <w:szCs w:val="20"/>
                <w:rPrChange w:id="498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499" w:author="Scott, Kathy D." w:date="2021-01-05T20:31:00Z">
                  <w:rPr>
                    <w:b/>
                  </w:rPr>
                </w:rPrChange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500" w:author="Scott, Kathy D." w:date="2021-01-05T20:05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01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02" w:author="Scott, Kathy D." w:date="2021-01-05T20:31:00Z">
                  <w:rPr>
                    <w:b/>
                  </w:rPr>
                </w:rPrChange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tcPrChange w:id="503" w:author="Scott, Kathy D." w:date="2021-01-05T20:05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04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05" w:author="Scott, Kathy D." w:date="2021-01-05T20:31:00Z">
                  <w:rPr>
                    <w:b/>
                  </w:rPr>
                </w:rPrChange>
              </w:rPr>
              <w:t>353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506" w:author="Scott, Kathy D." w:date="2021-01-05T20:05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07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08" w:author="Scott, Kathy D." w:date="2021-01-05T20:31:00Z">
                  <w:rPr>
                    <w:b/>
                  </w:rPr>
                </w:rPrChange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509" w:author="Scott, Kathy D." w:date="2021-01-05T20:05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10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11" w:author="Scott, Kathy D." w:date="2021-01-05T20:31:00Z">
                  <w:rPr>
                    <w:b/>
                  </w:rPr>
                </w:rPrChange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512" w:author="Scott, Kathy D." w:date="2021-01-05T20:05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13" w:author="Scott, Kathy D." w:date="2021-01-05T20:31:00Z">
                  <w:rPr/>
                </w:rPrChange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514" w:author="Scott, Kathy D." w:date="2021-01-05T20:05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15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16" w:author="Scott, Kathy D." w:date="2021-01-05T20:31:00Z">
                  <w:rPr>
                    <w:b/>
                  </w:rPr>
                </w:rPrChange>
              </w:rPr>
              <w:t>ID 2/2</w:t>
            </w:r>
          </w:p>
        </w:tc>
      </w:tr>
      <w:tr w:rsidR="00183FBA" w:rsidRPr="00817169" w:rsidTr="005D7874">
        <w:trPr>
          <w:gridAfter w:val="4"/>
          <w:wAfter w:w="1623" w:type="dxa"/>
          <w:trPrChange w:id="517" w:author="Scott, Kathy D." w:date="2021-01-05T20:05:00Z">
            <w:trPr>
              <w:gridAfter w:val="4"/>
              <w:wAfter w:w="331" w:type="dxa"/>
            </w:trPr>
          </w:trPrChange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518" w:author="Scott, Kathy D." w:date="2021-01-05T20:05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19" w:author="Scott, Kathy D." w:date="2021-01-05T20:31:00Z">
                  <w:rPr/>
                </w:rPrChange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tcPrChange w:id="520" w:author="Scott, Kathy D." w:date="2021-01-05T20:05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21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22" w:author="Scott, Kathy D." w:date="2021-01-05T20:31:00Z">
                  <w:rPr/>
                </w:rPrChange>
              </w:rPr>
              <w:t>Code identifying purpose of transaction set</w:t>
            </w:r>
          </w:p>
        </w:tc>
      </w:tr>
      <w:tr w:rsidR="00183FBA" w:rsidRPr="00817169" w:rsidTr="005D7874">
        <w:trPr>
          <w:gridAfter w:val="4"/>
          <w:wAfter w:w="1623" w:type="dxa"/>
          <w:trPrChange w:id="523" w:author="Scott, Kathy D." w:date="2021-01-05T20:05:00Z">
            <w:trPr>
              <w:gridAfter w:val="4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524" w:author="Scott, Kathy D." w:date="2021-01-05T20:05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25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26" w:author="Scott, Kathy D." w:date="2021-01-05T20:31:00Z">
                  <w:rPr/>
                </w:rPrChange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7" w:author="Scott, Kathy D." w:date="2021-01-05T20:05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28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29" w:author="Scott, Kathy D." w:date="2021-01-05T20:31:00Z">
                  <w:rPr/>
                </w:rPrChange>
              </w:rPr>
              <w:t>13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30" w:author="Scott, Kathy D." w:date="2021-01-05T20:05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31" w:author="Scott, Kathy D." w:date="2021-01-05T20:31:00Z">
                  <w:rPr/>
                </w:rPrChange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532" w:author="Scott, Kathy D." w:date="2021-01-05T20:05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33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34" w:author="Scott, Kathy D." w:date="2021-01-05T20:31:00Z">
                  <w:rPr/>
                </w:rPrChange>
              </w:rPr>
              <w:t>Request</w:t>
            </w:r>
          </w:p>
        </w:tc>
      </w:tr>
      <w:tr w:rsidR="00183FBA" w:rsidRPr="00817169" w:rsidTr="005D7874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535" w:author="Scott, Kathy D." w:date="2021-01-05T20:05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36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37" w:author="Scott, Kathy D." w:date="2021-01-05T20:31:00Z">
                  <w:rPr>
                    <w:b/>
                  </w:rPr>
                </w:rPrChange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538" w:author="Scott, Kathy D." w:date="2021-01-05T20:05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39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0" w:author="Scott, Kathy D." w:date="2021-01-05T20:31:00Z">
                  <w:rPr>
                    <w:b/>
                  </w:rPr>
                </w:rPrChange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tcPrChange w:id="541" w:author="Scott, Kathy D." w:date="2021-01-05T20:05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42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3" w:author="Scott, Kathy D." w:date="2021-01-05T20:31:00Z">
                  <w:rPr>
                    <w:b/>
                  </w:rPr>
                </w:rPrChange>
              </w:rPr>
              <w:t>127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544" w:author="Scott, Kathy D." w:date="2021-01-05T20:05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45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6" w:author="Scott, Kathy D." w:date="2021-01-05T20:31:00Z">
                  <w:rPr>
                    <w:b/>
                  </w:rPr>
                </w:rPrChange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547" w:author="Scott, Kathy D." w:date="2021-01-05T20:05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48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9" w:author="Scott, Kathy D." w:date="2021-01-05T20:31:00Z">
                  <w:rPr>
                    <w:b/>
                  </w:rPr>
                </w:rPrChange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550" w:author="Scott, Kathy D." w:date="2021-01-05T20:05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51" w:author="Scott, Kathy D." w:date="2021-01-05T20:31:00Z">
                  <w:rPr/>
                </w:rPrChange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552" w:author="Scott, Kathy D." w:date="2021-01-05T20:05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3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54" w:author="Scott, Kathy D." w:date="2021-01-05T20:31:00Z">
                  <w:rPr>
                    <w:b/>
                  </w:rPr>
                </w:rPrChange>
              </w:rPr>
              <w:t>AN 1/30</w:t>
            </w:r>
          </w:p>
        </w:tc>
      </w:tr>
      <w:tr w:rsidR="00183FBA" w:rsidRPr="00817169" w:rsidTr="005D7874">
        <w:trPr>
          <w:gridAfter w:val="4"/>
          <w:wAfter w:w="1623" w:type="dxa"/>
          <w:trPrChange w:id="555" w:author="Scott, Kathy D." w:date="2021-01-05T20:05:00Z">
            <w:trPr>
              <w:gridAfter w:val="4"/>
              <w:wAfter w:w="331" w:type="dxa"/>
            </w:trPr>
          </w:trPrChange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556" w:author="Scott, Kathy D." w:date="2021-01-05T20:05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7" w:author="Scott, Kathy D." w:date="2021-01-05T20:31:00Z">
                  <w:rPr/>
                </w:rPrChange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tcPrChange w:id="558" w:author="Scott, Kathy D." w:date="2021-01-05T20:05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9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60" w:author="Scott, Kathy D." w:date="2021-01-05T20:31:00Z">
                  <w:rPr/>
                </w:rPrChange>
              </w:rPr>
              <w:t>Reference information as defined for a particular Transaction Set or as specified by the Reference Identification Qualifier</w:t>
            </w:r>
          </w:p>
        </w:tc>
      </w:tr>
      <w:tr w:rsidR="00183FBA" w:rsidRPr="00817169" w:rsidTr="005D7874">
        <w:trPr>
          <w:gridAfter w:val="4"/>
          <w:wAfter w:w="1623" w:type="dxa"/>
          <w:trPrChange w:id="561" w:author="Scott, Kathy D." w:date="2021-01-05T20:05:00Z">
            <w:trPr>
              <w:gridAfter w:val="4"/>
              <w:wAfter w:w="331" w:type="dxa"/>
            </w:trPr>
          </w:trPrChange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562" w:author="Scott, Kathy D." w:date="2021-01-05T20:05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3" w:author="Scott, Kathy D." w:date="2021-01-05T20:31:00Z">
                  <w:rPr/>
                </w:rPrChange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564" w:author="Scott, Kathy D." w:date="2021-01-05T20:05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5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66" w:author="Scott, Kathy D." w:date="2021-01-05T20:31:00Z">
                  <w:rPr/>
                </w:rPrChange>
              </w:rPr>
              <w:t>A unique transaction identification number assigned by the originator of this transaction.  This number must be unique over time.</w:t>
            </w:r>
          </w:p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7" w:author="Scott, Kathy D." w:date="2021-01-05T20:31:00Z">
                  <w:rPr/>
                </w:rPrChange>
              </w:rPr>
            </w:pPr>
          </w:p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8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69" w:author="Scott, Kathy D." w:date="2021-01-05T20:31:00Z">
                  <w:rPr/>
                </w:rPrChange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183FBA" w:rsidRPr="00817169" w:rsidTr="005D7874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570" w:author="Scott, Kathy D." w:date="2021-01-05T20:05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71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72" w:author="Scott, Kathy D." w:date="2021-01-05T20:31:00Z">
                  <w:rPr>
                    <w:b/>
                  </w:rPr>
                </w:rPrChange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573" w:author="Scott, Kathy D." w:date="2021-01-05T20:05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74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75" w:author="Scott, Kathy D." w:date="2021-01-05T20:31:00Z">
                  <w:rPr>
                    <w:b/>
                  </w:rPr>
                </w:rPrChange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tcPrChange w:id="576" w:author="Scott, Kathy D." w:date="2021-01-05T20:05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77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78" w:author="Scott, Kathy D." w:date="2021-01-05T20:31:00Z">
                  <w:rPr>
                    <w:b/>
                  </w:rPr>
                </w:rPrChange>
              </w:rPr>
              <w:t>373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579" w:author="Scott, Kathy D." w:date="2021-01-05T20:05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80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81" w:author="Scott, Kathy D." w:date="2021-01-05T20:31:00Z">
                  <w:rPr>
                    <w:b/>
                  </w:rPr>
                </w:rPrChange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582" w:author="Scott, Kathy D." w:date="2021-01-05T20:05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83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84" w:author="Scott, Kathy D." w:date="2021-01-05T20:31:00Z">
                  <w:rPr>
                    <w:b/>
                  </w:rPr>
                </w:rPrChange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585" w:author="Scott, Kathy D." w:date="2021-01-05T20:05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86" w:author="Scott, Kathy D." w:date="2021-01-05T20:31:00Z">
                  <w:rPr/>
                </w:rPrChange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587" w:author="Scott, Kathy D." w:date="2021-01-05T20:05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88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89" w:author="Scott, Kathy D." w:date="2021-01-05T20:31:00Z">
                  <w:rPr>
                    <w:b/>
                  </w:rPr>
                </w:rPrChange>
              </w:rPr>
              <w:t>DT 8/8</w:t>
            </w:r>
          </w:p>
        </w:tc>
      </w:tr>
      <w:tr w:rsidR="00183FBA" w:rsidRPr="00817169" w:rsidTr="005D7874">
        <w:trPr>
          <w:gridAfter w:val="4"/>
          <w:wAfter w:w="1623" w:type="dxa"/>
          <w:trPrChange w:id="590" w:author="Scott, Kathy D." w:date="2021-01-05T20:05:00Z">
            <w:trPr>
              <w:gridAfter w:val="4"/>
              <w:wAfter w:w="331" w:type="dxa"/>
            </w:trPr>
          </w:trPrChange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591" w:author="Scott, Kathy D." w:date="2021-01-05T20:05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92" w:author="Scott, Kathy D." w:date="2021-01-05T20:31:00Z">
                  <w:rPr/>
                </w:rPrChange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tcPrChange w:id="593" w:author="Scott, Kathy D." w:date="2021-01-05T20:05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94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95" w:author="Scott, Kathy D." w:date="2021-01-05T20:31:00Z">
                  <w:rPr/>
                </w:rPrChange>
              </w:rPr>
              <w:t>Date expressed as CCYYMMDD</w:t>
            </w:r>
          </w:p>
        </w:tc>
      </w:tr>
      <w:tr w:rsidR="00183FBA" w:rsidRPr="00817169" w:rsidTr="005D7874">
        <w:trPr>
          <w:gridAfter w:val="4"/>
          <w:wAfter w:w="1623" w:type="dxa"/>
          <w:trPrChange w:id="596" w:author="Scott, Kathy D." w:date="2021-01-05T20:05:00Z">
            <w:trPr>
              <w:gridAfter w:val="4"/>
              <w:wAfter w:w="331" w:type="dxa"/>
            </w:trPr>
          </w:trPrChange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597" w:author="Scott, Kathy D." w:date="2021-01-05T20:05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98" w:author="Scott, Kathy D." w:date="2021-01-05T20:31:00Z">
                  <w:rPr/>
                </w:rPrChange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599" w:author="Scott, Kathy D." w:date="2021-01-05T20:05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600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601" w:author="Scott, Kathy D." w:date="2021-01-05T20:31:00Z">
                  <w:rPr/>
                </w:rPrChange>
              </w:rPr>
              <w:t>The transaction creation date - the date that the data was processed by the sender's application system.</w:t>
            </w:r>
          </w:p>
        </w:tc>
      </w:tr>
      <w:tr w:rsidR="00183FBA" w:rsidRPr="00817169" w:rsidDel="00817169" w:rsidTr="005D7874">
        <w:trPr>
          <w:gridAfter w:val="3"/>
          <w:wAfter w:w="1592" w:type="dxa"/>
          <w:del w:id="602" w:author="Scott, Kathy D." w:date="2021-01-05T20:32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603" w:author="Scott, Kathy D." w:date="2021-01-05T20:05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817169" w:rsidRDefault="00183FBA" w:rsidP="004F5C08">
            <w:pPr>
              <w:adjustRightInd w:val="0"/>
              <w:ind w:right="144"/>
              <w:rPr>
                <w:del w:id="604" w:author="Scott, Kathy D." w:date="2021-01-05T20:32:00Z"/>
                <w:b/>
                <w:sz w:val="20"/>
                <w:szCs w:val="20"/>
                <w:rPrChange w:id="605" w:author="Scott, Kathy D." w:date="2021-01-05T20:31:00Z">
                  <w:rPr>
                    <w:del w:id="606" w:author="Scott, Kathy D." w:date="2021-01-05T20:32:00Z"/>
                    <w:b/>
                  </w:rPr>
                </w:rPrChange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607" w:author="Scott, Kathy D." w:date="2021-01-05T20:05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817169" w:rsidRDefault="00183FBA" w:rsidP="004F5C08">
            <w:pPr>
              <w:adjustRightInd w:val="0"/>
              <w:ind w:right="144"/>
              <w:jc w:val="center"/>
              <w:rPr>
                <w:del w:id="608" w:author="Scott, Kathy D." w:date="2021-01-05T20:32:00Z"/>
                <w:b/>
                <w:sz w:val="20"/>
                <w:szCs w:val="20"/>
                <w:rPrChange w:id="609" w:author="Scott, Kathy D." w:date="2021-01-05T20:31:00Z">
                  <w:rPr>
                    <w:del w:id="610" w:author="Scott, Kathy D." w:date="2021-01-05T20:32:00Z"/>
                    <w:b/>
                  </w:rPr>
                </w:rPrChange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tcPrChange w:id="611" w:author="Scott, Kathy D." w:date="2021-01-05T20:05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817169" w:rsidRDefault="00183FBA" w:rsidP="004F5C08">
            <w:pPr>
              <w:adjustRightInd w:val="0"/>
              <w:ind w:right="144"/>
              <w:jc w:val="center"/>
              <w:rPr>
                <w:del w:id="612" w:author="Scott, Kathy D." w:date="2021-01-05T20:32:00Z"/>
                <w:b/>
                <w:sz w:val="20"/>
                <w:szCs w:val="20"/>
                <w:rPrChange w:id="613" w:author="Scott, Kathy D." w:date="2021-01-05T20:31:00Z">
                  <w:rPr>
                    <w:del w:id="614" w:author="Scott, Kathy D." w:date="2021-01-05T20:32:00Z"/>
                    <w:b/>
                  </w:rPr>
                </w:rPrChange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615" w:author="Scott, Kathy D." w:date="2021-01-05T20:05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76699E" w:rsidRPr="00817169" w:rsidDel="00817169" w:rsidRDefault="0076699E" w:rsidP="004F5C08">
            <w:pPr>
              <w:adjustRightInd w:val="0"/>
              <w:ind w:right="144"/>
              <w:rPr>
                <w:del w:id="616" w:author="Scott, Kathy D." w:date="2021-01-05T20:32:00Z"/>
                <w:b/>
                <w:sz w:val="20"/>
                <w:szCs w:val="20"/>
                <w:rPrChange w:id="617" w:author="Scott, Kathy D." w:date="2021-01-05T20:31:00Z">
                  <w:rPr>
                    <w:del w:id="618" w:author="Scott, Kathy D." w:date="2021-01-05T20:32:00Z"/>
                    <w:b/>
                  </w:rPr>
                </w:rPrChange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619" w:author="Scott, Kathy D." w:date="2021-01-05T20:05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817169" w:rsidRDefault="00183FBA" w:rsidP="004F5C08">
            <w:pPr>
              <w:adjustRightInd w:val="0"/>
              <w:ind w:right="144"/>
              <w:jc w:val="center"/>
              <w:rPr>
                <w:del w:id="620" w:author="Scott, Kathy D." w:date="2021-01-05T20:32:00Z"/>
                <w:b/>
                <w:sz w:val="20"/>
                <w:szCs w:val="20"/>
                <w:rPrChange w:id="621" w:author="Scott, Kathy D." w:date="2021-01-05T20:31:00Z">
                  <w:rPr>
                    <w:del w:id="622" w:author="Scott, Kathy D." w:date="2021-01-05T20:32:00Z"/>
                    <w:b/>
                  </w:rPr>
                </w:rPrChange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623" w:author="Scott, Kathy D." w:date="2021-01-05T20:05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817169" w:rsidRDefault="00183FBA" w:rsidP="004F5C08">
            <w:pPr>
              <w:adjustRightInd w:val="0"/>
              <w:ind w:right="144"/>
              <w:jc w:val="center"/>
              <w:rPr>
                <w:del w:id="624" w:author="Scott, Kathy D." w:date="2021-01-05T20:32:00Z"/>
                <w:sz w:val="20"/>
                <w:szCs w:val="20"/>
                <w:rPrChange w:id="625" w:author="Scott, Kathy D." w:date="2021-01-05T20:31:00Z">
                  <w:rPr>
                    <w:del w:id="626" w:author="Scott, Kathy D." w:date="2021-01-05T20:32:00Z"/>
                  </w:rPr>
                </w:rPrChange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627" w:author="Scott, Kathy D." w:date="2021-01-05T20:05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817169" w:rsidRDefault="00183FBA" w:rsidP="004F5C08">
            <w:pPr>
              <w:adjustRightInd w:val="0"/>
              <w:ind w:right="144"/>
              <w:rPr>
                <w:del w:id="628" w:author="Scott, Kathy D." w:date="2021-01-05T20:32:00Z"/>
                <w:b/>
                <w:sz w:val="20"/>
                <w:szCs w:val="20"/>
                <w:rPrChange w:id="629" w:author="Scott, Kathy D." w:date="2021-01-05T20:31:00Z">
                  <w:rPr>
                    <w:del w:id="630" w:author="Scott, Kathy D." w:date="2021-01-05T20:32:00Z"/>
                    <w:b/>
                  </w:rPr>
                </w:rPrChange>
              </w:rPr>
            </w:pPr>
          </w:p>
        </w:tc>
      </w:tr>
      <w:tr w:rsidR="00183FBA" w:rsidRPr="00817169" w:rsidTr="005D7874">
        <w:trPr>
          <w:gridAfter w:val="3"/>
          <w:wAfter w:w="1592" w:type="dxa"/>
          <w:ins w:id="631" w:author="s262089" w:date="2021-01-05T15:47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632" w:author="Scott, Kathy D." w:date="2021-01-05T20:05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183FBA">
            <w:pPr>
              <w:adjustRightInd w:val="0"/>
              <w:ind w:right="144"/>
              <w:rPr>
                <w:ins w:id="633" w:author="s262089" w:date="2021-01-05T15:47:00Z"/>
                <w:b/>
                <w:sz w:val="20"/>
                <w:szCs w:val="20"/>
                <w:rPrChange w:id="634" w:author="Scott, Kathy D." w:date="2021-01-05T20:31:00Z">
                  <w:rPr>
                    <w:ins w:id="635" w:author="s262089" w:date="2021-01-05T15:47:00Z"/>
                    <w:b/>
                  </w:rPr>
                </w:rPrChange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636" w:author="Scott, Kathy D." w:date="2021-01-05T20:05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183FBA">
            <w:pPr>
              <w:adjustRightInd w:val="0"/>
              <w:ind w:right="144"/>
              <w:jc w:val="center"/>
              <w:rPr>
                <w:ins w:id="637" w:author="s262089" w:date="2021-01-05T15:47:00Z"/>
                <w:b/>
                <w:sz w:val="20"/>
                <w:szCs w:val="20"/>
                <w:rPrChange w:id="638" w:author="Scott, Kathy D." w:date="2021-01-05T20:31:00Z">
                  <w:rPr>
                    <w:ins w:id="639" w:author="s262089" w:date="2021-01-05T15:47:00Z"/>
                    <w:b/>
                  </w:rPr>
                </w:rPrChange>
              </w:rPr>
            </w:pPr>
            <w:ins w:id="640" w:author="s262089" w:date="2021-01-05T15:47:00Z">
              <w:r w:rsidRPr="00817169">
                <w:rPr>
                  <w:b/>
                  <w:sz w:val="20"/>
                  <w:szCs w:val="20"/>
                  <w:rPrChange w:id="641" w:author="Scott, Kathy D." w:date="2021-01-05T20:31:00Z">
                    <w:rPr>
                      <w:b/>
                    </w:rPr>
                  </w:rPrChange>
                </w:rPr>
                <w:t>BGN07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tcPrChange w:id="642" w:author="Scott, Kathy D." w:date="2021-01-05T20:05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183FBA">
            <w:pPr>
              <w:adjustRightInd w:val="0"/>
              <w:ind w:right="144"/>
              <w:jc w:val="center"/>
              <w:rPr>
                <w:ins w:id="643" w:author="s262089" w:date="2021-01-05T15:47:00Z"/>
                <w:b/>
                <w:sz w:val="20"/>
                <w:szCs w:val="20"/>
                <w:rPrChange w:id="644" w:author="Scott, Kathy D." w:date="2021-01-05T20:31:00Z">
                  <w:rPr>
                    <w:ins w:id="645" w:author="s262089" w:date="2021-01-05T15:47:00Z"/>
                    <w:b/>
                  </w:rPr>
                </w:rPrChange>
              </w:rPr>
            </w:pPr>
            <w:ins w:id="646" w:author="s262089" w:date="2021-01-05T15:47:00Z">
              <w:r w:rsidRPr="00817169">
                <w:rPr>
                  <w:b/>
                  <w:sz w:val="20"/>
                  <w:szCs w:val="20"/>
                  <w:rPrChange w:id="647" w:author="Scott, Kathy D." w:date="2021-01-05T20:31:00Z">
                    <w:rPr>
                      <w:b/>
                    </w:rPr>
                  </w:rPrChange>
                </w:rPr>
                <w:t>640</w:t>
              </w:r>
            </w:ins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648" w:author="Scott, Kathy D." w:date="2021-01-05T20:05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183FBA">
            <w:pPr>
              <w:adjustRightInd w:val="0"/>
              <w:ind w:right="144"/>
              <w:rPr>
                <w:ins w:id="649" w:author="s262089" w:date="2021-01-05T15:47:00Z"/>
                <w:b/>
                <w:sz w:val="20"/>
                <w:szCs w:val="20"/>
                <w:rPrChange w:id="650" w:author="Scott, Kathy D." w:date="2021-01-05T20:31:00Z">
                  <w:rPr>
                    <w:ins w:id="651" w:author="s262089" w:date="2021-01-05T15:47:00Z"/>
                    <w:b/>
                  </w:rPr>
                </w:rPrChange>
              </w:rPr>
            </w:pPr>
            <w:ins w:id="652" w:author="s262089" w:date="2021-01-05T15:47:00Z">
              <w:r w:rsidRPr="00817169">
                <w:rPr>
                  <w:b/>
                  <w:sz w:val="20"/>
                  <w:szCs w:val="20"/>
                  <w:rPrChange w:id="653" w:author="Scott, Kathy D." w:date="2021-01-05T20:31:00Z">
                    <w:rPr>
                      <w:b/>
                    </w:rPr>
                  </w:rPrChange>
                </w:rPr>
                <w:t>Transaction Type Code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654" w:author="Scott, Kathy D." w:date="2021-01-05T20:05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183FBA">
            <w:pPr>
              <w:adjustRightInd w:val="0"/>
              <w:ind w:right="144"/>
              <w:jc w:val="center"/>
              <w:rPr>
                <w:ins w:id="655" w:author="s262089" w:date="2021-01-05T15:47:00Z"/>
                <w:b/>
                <w:sz w:val="20"/>
                <w:szCs w:val="20"/>
                <w:rPrChange w:id="656" w:author="Scott, Kathy D." w:date="2021-01-05T20:31:00Z">
                  <w:rPr>
                    <w:ins w:id="657" w:author="s262089" w:date="2021-01-05T15:47:00Z"/>
                    <w:b/>
                  </w:rPr>
                </w:rPrChange>
              </w:rPr>
            </w:pPr>
            <w:ins w:id="658" w:author="s262089" w:date="2021-01-05T15:47:00Z">
              <w:r w:rsidRPr="00817169">
                <w:rPr>
                  <w:b/>
                  <w:sz w:val="20"/>
                  <w:szCs w:val="20"/>
                  <w:rPrChange w:id="659" w:author="Scott, Kathy D." w:date="2021-01-05T20:31:00Z">
                    <w:rPr>
                      <w:b/>
                    </w:rPr>
                  </w:rPrChange>
                </w:rPr>
                <w:t>O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660" w:author="Scott, Kathy D." w:date="2021-01-05T20:05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183FBA">
            <w:pPr>
              <w:adjustRightInd w:val="0"/>
              <w:ind w:right="144"/>
              <w:jc w:val="center"/>
              <w:rPr>
                <w:ins w:id="661" w:author="s262089" w:date="2021-01-05T15:47:00Z"/>
                <w:sz w:val="20"/>
                <w:szCs w:val="20"/>
                <w:rPrChange w:id="662" w:author="Scott, Kathy D." w:date="2021-01-05T20:31:00Z">
                  <w:rPr>
                    <w:ins w:id="663" w:author="s262089" w:date="2021-01-05T15:47:00Z"/>
                  </w:rPr>
                </w:rPrChange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664" w:author="Scott, Kathy D." w:date="2021-01-05T20:05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183FBA">
            <w:pPr>
              <w:adjustRightInd w:val="0"/>
              <w:ind w:right="144"/>
              <w:rPr>
                <w:ins w:id="665" w:author="s262089" w:date="2021-01-05T15:47:00Z"/>
                <w:b/>
                <w:sz w:val="20"/>
                <w:szCs w:val="20"/>
                <w:rPrChange w:id="666" w:author="Scott, Kathy D." w:date="2021-01-05T20:31:00Z">
                  <w:rPr>
                    <w:ins w:id="667" w:author="s262089" w:date="2021-01-05T15:47:00Z"/>
                    <w:b/>
                  </w:rPr>
                </w:rPrChange>
              </w:rPr>
            </w:pPr>
            <w:ins w:id="668" w:author="s262089" w:date="2021-01-05T15:47:00Z">
              <w:r w:rsidRPr="00817169">
                <w:rPr>
                  <w:b/>
                  <w:sz w:val="20"/>
                  <w:szCs w:val="20"/>
                  <w:rPrChange w:id="669" w:author="Scott, Kathy D." w:date="2021-01-05T20:31:00Z">
                    <w:rPr>
                      <w:b/>
                    </w:rPr>
                  </w:rPrChange>
                </w:rPr>
                <w:t>ID 2/2</w:t>
              </w:r>
            </w:ins>
          </w:p>
        </w:tc>
      </w:tr>
      <w:tr w:rsidR="00183FBA" w:rsidRPr="00817169" w:rsidTr="005D7874">
        <w:trPr>
          <w:ins w:id="670" w:author="s262089" w:date="2021-01-05T15:47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671" w:author="Scott, Kathy D." w:date="2021-01-05T20:05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183FBA">
            <w:pPr>
              <w:adjustRightInd w:val="0"/>
              <w:ind w:right="144"/>
              <w:rPr>
                <w:ins w:id="672" w:author="s262089" w:date="2021-01-05T15:47:00Z"/>
                <w:b/>
                <w:sz w:val="20"/>
                <w:szCs w:val="20"/>
                <w:rPrChange w:id="673" w:author="Scott, Kathy D." w:date="2021-01-05T20:31:00Z">
                  <w:rPr>
                    <w:ins w:id="674" w:author="s262089" w:date="2021-01-05T15:47:00Z"/>
                    <w:b/>
                  </w:rPr>
                </w:rPrChange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675" w:author="Scott, Kathy D." w:date="2021-01-05T20:05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183FBA">
            <w:pPr>
              <w:adjustRightInd w:val="0"/>
              <w:ind w:right="144"/>
              <w:jc w:val="center"/>
              <w:rPr>
                <w:ins w:id="676" w:author="s262089" w:date="2021-01-05T15:47:00Z"/>
                <w:b/>
                <w:sz w:val="20"/>
                <w:szCs w:val="20"/>
                <w:rPrChange w:id="677" w:author="Scott, Kathy D." w:date="2021-01-05T20:31:00Z">
                  <w:rPr>
                    <w:ins w:id="678" w:author="s262089" w:date="2021-01-05T15:47:00Z"/>
                    <w:b/>
                  </w:rPr>
                </w:rPrChange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tcPrChange w:id="679" w:author="Scott, Kathy D." w:date="2021-01-05T20:05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183FBA">
            <w:pPr>
              <w:adjustRightInd w:val="0"/>
              <w:ind w:right="144"/>
              <w:jc w:val="center"/>
              <w:rPr>
                <w:ins w:id="680" w:author="s262089" w:date="2021-01-05T15:47:00Z"/>
                <w:b/>
                <w:sz w:val="20"/>
                <w:szCs w:val="20"/>
                <w:rPrChange w:id="681" w:author="Scott, Kathy D." w:date="2021-01-05T20:31:00Z">
                  <w:rPr>
                    <w:ins w:id="682" w:author="s262089" w:date="2021-01-05T15:47:00Z"/>
                    <w:b/>
                  </w:rPr>
                </w:rPrChange>
              </w:rPr>
            </w:pPr>
          </w:p>
        </w:tc>
        <w:tc>
          <w:tcPr>
            <w:tcW w:w="6560" w:type="dxa"/>
            <w:gridSpan w:val="11"/>
            <w:tcBorders>
              <w:top w:val="nil"/>
              <w:left w:val="nil"/>
              <w:bottom w:val="nil"/>
              <w:right w:val="nil"/>
            </w:tcBorders>
            <w:tcPrChange w:id="683" w:author="Scott, Kathy D." w:date="2021-01-05T20:05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tbl>
            <w:tblPr>
              <w:tblW w:w="638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  <w:tblPrChange w:id="684" w:author="Scott, Kathy D." w:date="2021-01-05T20:05:00Z">
                <w:tblPr>
                  <w:tblW w:w="9840" w:type="dxa"/>
                  <w:tblLayout w:type="fixed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</w:tblPrChange>
            </w:tblPr>
            <w:tblGrid>
              <w:gridCol w:w="6380"/>
              <w:tblGridChange w:id="685">
                <w:tblGrid>
                  <w:gridCol w:w="9840"/>
                </w:tblGrid>
              </w:tblGridChange>
            </w:tblGrid>
            <w:tr w:rsidR="00183FBA" w:rsidRPr="00817169" w:rsidTr="005D7874">
              <w:trPr>
                <w:trHeight w:val="179"/>
                <w:ins w:id="686" w:author="s262089" w:date="2021-01-05T15:47:00Z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tcPrChange w:id="687" w:author="Scott, Kathy D." w:date="2021-01-05T20:05:00Z">
                    <w:tcPr>
                      <w:tcW w:w="652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</w:tcPrChange>
                </w:tcPr>
                <w:p w:rsidR="00183FBA" w:rsidRPr="00817169" w:rsidRDefault="00183FBA" w:rsidP="004F5C08">
                  <w:pPr>
                    <w:autoSpaceDE w:val="0"/>
                    <w:autoSpaceDN w:val="0"/>
                    <w:adjustRightInd w:val="0"/>
                    <w:ind w:right="144"/>
                    <w:rPr>
                      <w:ins w:id="688" w:author="s262089" w:date="2021-01-05T15:47:00Z"/>
                      <w:sz w:val="20"/>
                      <w:szCs w:val="20"/>
                      <w:rPrChange w:id="689" w:author="Scott, Kathy D." w:date="2021-01-05T20:31:00Z">
                        <w:rPr>
                          <w:ins w:id="690" w:author="s262089" w:date="2021-01-05T15:47:00Z"/>
                        </w:rPr>
                      </w:rPrChange>
                    </w:rPr>
                  </w:pPr>
                  <w:ins w:id="691" w:author="s262089" w:date="2021-01-05T15:47:00Z">
                    <w:r w:rsidRPr="004C02D4">
                      <w:rPr>
                        <w:sz w:val="20"/>
                        <w:szCs w:val="20"/>
                      </w:rPr>
                      <w:t>Code specifying the type of transaction</w:t>
                    </w:r>
                  </w:ins>
                </w:p>
              </w:tc>
            </w:tr>
            <w:tr w:rsidR="00183FBA" w:rsidRPr="00817169" w:rsidTr="005D7874">
              <w:trPr>
                <w:trHeight w:val="371"/>
                <w:ins w:id="692" w:author="s262089" w:date="2021-01-05T15:47:00Z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20" w:color="auto" w:fill="auto"/>
                  <w:tcPrChange w:id="693" w:author="Scott, Kathy D." w:date="2021-01-05T20:05:00Z">
                    <w:tcPr>
                      <w:tcW w:w="652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shd w:val="pct20" w:color="auto" w:fill="auto"/>
                    </w:tcPr>
                  </w:tcPrChange>
                </w:tcPr>
                <w:p w:rsidR="00183FBA" w:rsidRPr="00817169" w:rsidRDefault="00183FBA" w:rsidP="004F5C08">
                  <w:pPr>
                    <w:autoSpaceDE w:val="0"/>
                    <w:autoSpaceDN w:val="0"/>
                    <w:adjustRightInd w:val="0"/>
                    <w:ind w:right="144"/>
                    <w:rPr>
                      <w:ins w:id="694" w:author="s262089" w:date="2021-01-05T15:47:00Z"/>
                      <w:sz w:val="20"/>
                      <w:szCs w:val="20"/>
                      <w:rPrChange w:id="695" w:author="Scott, Kathy D." w:date="2021-01-05T20:31:00Z">
                        <w:rPr>
                          <w:ins w:id="696" w:author="s262089" w:date="2021-01-05T15:47:00Z"/>
                        </w:rPr>
                      </w:rPrChange>
                    </w:rPr>
                  </w:pPr>
                  <w:ins w:id="697" w:author="s262089" w:date="2021-01-05T15:47:00Z">
                    <w:r w:rsidRPr="004C02D4">
                      <w:rPr>
                        <w:sz w:val="20"/>
                        <w:szCs w:val="20"/>
                      </w:rPr>
                      <w:t>This segment is used to initially identify the type of 814 that is being sent or received.  Ignore the ANSI X12 definition of the code.</w:t>
                    </w:r>
                  </w:ins>
                </w:p>
              </w:tc>
            </w:tr>
          </w:tbl>
          <w:p w:rsidR="00183FBA" w:rsidRPr="00817169" w:rsidRDefault="00183FBA" w:rsidP="00183FBA">
            <w:pPr>
              <w:adjustRightInd w:val="0"/>
              <w:ind w:right="144"/>
              <w:rPr>
                <w:ins w:id="698" w:author="s262089" w:date="2021-01-05T15:47:00Z"/>
                <w:b/>
                <w:sz w:val="20"/>
                <w:szCs w:val="20"/>
                <w:rPrChange w:id="699" w:author="Scott, Kathy D." w:date="2021-01-05T20:31:00Z">
                  <w:rPr>
                    <w:ins w:id="700" w:author="s262089" w:date="2021-01-05T15:47:00Z"/>
                    <w:b/>
                  </w:rPr>
                </w:rPrChange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701" w:author="Scott, Kathy D." w:date="2021-01-05T20:05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183FBA">
            <w:pPr>
              <w:adjustRightInd w:val="0"/>
              <w:ind w:right="144"/>
              <w:jc w:val="center"/>
              <w:rPr>
                <w:ins w:id="702" w:author="s262089" w:date="2021-01-05T15:47:00Z"/>
                <w:b/>
                <w:sz w:val="20"/>
                <w:szCs w:val="20"/>
                <w:rPrChange w:id="703" w:author="Scott, Kathy D." w:date="2021-01-05T20:31:00Z">
                  <w:rPr>
                    <w:ins w:id="704" w:author="s262089" w:date="2021-01-05T15:47:00Z"/>
                    <w:b/>
                  </w:rPr>
                </w:rPrChange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705" w:author="Scott, Kathy D." w:date="2021-01-05T20:05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183FBA">
            <w:pPr>
              <w:adjustRightInd w:val="0"/>
              <w:ind w:right="144"/>
              <w:jc w:val="center"/>
              <w:rPr>
                <w:ins w:id="706" w:author="s262089" w:date="2021-01-05T15:47:00Z"/>
                <w:sz w:val="20"/>
                <w:szCs w:val="20"/>
                <w:rPrChange w:id="707" w:author="Scott, Kathy D." w:date="2021-01-05T20:31:00Z">
                  <w:rPr>
                    <w:ins w:id="708" w:author="s262089" w:date="2021-01-05T15:47:00Z"/>
                  </w:rPr>
                </w:rPrChange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PrChange w:id="709" w:author="Scott, Kathy D." w:date="2021-01-05T20:05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183FBA">
            <w:pPr>
              <w:adjustRightInd w:val="0"/>
              <w:ind w:right="144"/>
              <w:rPr>
                <w:ins w:id="710" w:author="s262089" w:date="2021-01-05T15:47:00Z"/>
                <w:b/>
                <w:sz w:val="20"/>
                <w:szCs w:val="20"/>
                <w:rPrChange w:id="711" w:author="Scott, Kathy D." w:date="2021-01-05T20:31:00Z">
                  <w:rPr>
                    <w:ins w:id="712" w:author="s262089" w:date="2021-01-05T15:47:00Z"/>
                    <w:b/>
                  </w:rPr>
                </w:rPrChange>
              </w:rPr>
            </w:pPr>
          </w:p>
        </w:tc>
      </w:tr>
      <w:tr w:rsidR="00183FBA" w:rsidRPr="00817169" w:rsidDel="005D7874" w:rsidTr="005D7874">
        <w:trPr>
          <w:gridAfter w:val="3"/>
          <w:wAfter w:w="1592" w:type="dxa"/>
          <w:ins w:id="713" w:author="s262089" w:date="2021-01-05T15:47:00Z"/>
          <w:del w:id="714" w:author="Scott, Kathy D." w:date="2021-01-05T20:0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715" w:author="Scott, Kathy D." w:date="2021-01-05T20:05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5D7874" w:rsidRDefault="00183FBA" w:rsidP="00183FBA">
            <w:pPr>
              <w:adjustRightInd w:val="0"/>
              <w:ind w:right="144"/>
              <w:rPr>
                <w:ins w:id="716" w:author="s262089" w:date="2021-01-05T15:47:00Z"/>
                <w:del w:id="717" w:author="Scott, Kathy D." w:date="2021-01-05T20:05:00Z"/>
                <w:b/>
                <w:sz w:val="20"/>
                <w:szCs w:val="20"/>
                <w:rPrChange w:id="718" w:author="Scott, Kathy D." w:date="2021-01-05T20:31:00Z">
                  <w:rPr>
                    <w:ins w:id="719" w:author="s262089" w:date="2021-01-05T15:47:00Z"/>
                    <w:del w:id="720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721" w:author="Scott, Kathy D." w:date="2021-01-05T20:05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722" w:author="s262089" w:date="2021-01-05T15:47:00Z"/>
                <w:del w:id="723" w:author="Scott, Kathy D." w:date="2021-01-05T20:05:00Z"/>
                <w:b/>
                <w:sz w:val="20"/>
                <w:szCs w:val="20"/>
                <w:rPrChange w:id="724" w:author="Scott, Kathy D." w:date="2021-01-05T20:31:00Z">
                  <w:rPr>
                    <w:ins w:id="725" w:author="s262089" w:date="2021-01-05T15:47:00Z"/>
                    <w:del w:id="726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tcPrChange w:id="727" w:author="Scott, Kathy D." w:date="2021-01-05T20:05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728" w:author="s262089" w:date="2021-01-05T15:47:00Z"/>
                <w:del w:id="729" w:author="Scott, Kathy D." w:date="2021-01-05T20:05:00Z"/>
                <w:b/>
                <w:sz w:val="20"/>
                <w:szCs w:val="20"/>
                <w:rPrChange w:id="730" w:author="Scott, Kathy D." w:date="2021-01-05T20:31:00Z">
                  <w:rPr>
                    <w:ins w:id="731" w:author="s262089" w:date="2021-01-05T15:47:00Z"/>
                    <w:del w:id="732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733" w:author="Scott, Kathy D." w:date="2021-01-05T20:05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5D7874" w:rsidRDefault="00183FBA" w:rsidP="00183FBA">
            <w:pPr>
              <w:adjustRightInd w:val="0"/>
              <w:ind w:right="144"/>
              <w:rPr>
                <w:ins w:id="734" w:author="s262089" w:date="2021-01-05T15:47:00Z"/>
                <w:del w:id="735" w:author="Scott, Kathy D." w:date="2021-01-05T20:05:00Z"/>
                <w:b/>
                <w:sz w:val="20"/>
                <w:szCs w:val="20"/>
                <w:rPrChange w:id="736" w:author="Scott, Kathy D." w:date="2021-01-05T20:31:00Z">
                  <w:rPr>
                    <w:ins w:id="737" w:author="s262089" w:date="2021-01-05T15:47:00Z"/>
                    <w:del w:id="738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739" w:author="Scott, Kathy D." w:date="2021-01-05T20:05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740" w:author="s262089" w:date="2021-01-05T15:47:00Z"/>
                <w:del w:id="741" w:author="Scott, Kathy D." w:date="2021-01-05T20:05:00Z"/>
                <w:b/>
                <w:sz w:val="20"/>
                <w:szCs w:val="20"/>
                <w:rPrChange w:id="742" w:author="Scott, Kathy D." w:date="2021-01-05T20:31:00Z">
                  <w:rPr>
                    <w:ins w:id="743" w:author="s262089" w:date="2021-01-05T15:47:00Z"/>
                    <w:del w:id="744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745" w:author="Scott, Kathy D." w:date="2021-01-05T20:05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746" w:author="s262089" w:date="2021-01-05T15:47:00Z"/>
                <w:del w:id="747" w:author="Scott, Kathy D." w:date="2021-01-05T20:05:00Z"/>
                <w:sz w:val="20"/>
                <w:szCs w:val="20"/>
                <w:rPrChange w:id="748" w:author="Scott, Kathy D." w:date="2021-01-05T20:31:00Z">
                  <w:rPr>
                    <w:ins w:id="749" w:author="s262089" w:date="2021-01-05T15:47:00Z"/>
                    <w:del w:id="750" w:author="Scott, Kathy D." w:date="2021-01-05T20:05:00Z"/>
                  </w:rPr>
                </w:rPrChange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751" w:author="Scott, Kathy D." w:date="2021-01-05T20:05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5D7874" w:rsidRDefault="00183FBA" w:rsidP="00183FBA">
            <w:pPr>
              <w:adjustRightInd w:val="0"/>
              <w:ind w:right="144"/>
              <w:rPr>
                <w:ins w:id="752" w:author="s262089" w:date="2021-01-05T15:47:00Z"/>
                <w:del w:id="753" w:author="Scott, Kathy D." w:date="2021-01-05T20:05:00Z"/>
                <w:b/>
                <w:sz w:val="20"/>
                <w:szCs w:val="20"/>
                <w:rPrChange w:id="754" w:author="Scott, Kathy D." w:date="2021-01-05T20:31:00Z">
                  <w:rPr>
                    <w:ins w:id="755" w:author="s262089" w:date="2021-01-05T15:47:00Z"/>
                    <w:del w:id="756" w:author="Scott, Kathy D." w:date="2021-01-05T20:05:00Z"/>
                    <w:b/>
                  </w:rPr>
                </w:rPrChange>
              </w:rPr>
            </w:pPr>
          </w:p>
        </w:tc>
      </w:tr>
      <w:tr w:rsidR="00183FBA" w:rsidRPr="00817169" w:rsidTr="005D7874">
        <w:trPr>
          <w:gridAfter w:val="5"/>
          <w:wAfter w:w="1766" w:type="dxa"/>
          <w:ins w:id="757" w:author="s262089" w:date="2021-01-05T15:47:00Z"/>
          <w:trPrChange w:id="758" w:author="Scott, Kathy D." w:date="2021-01-05T20:05:00Z">
            <w:trPr>
              <w:gridAfter w:val="5"/>
              <w:wAfter w:w="474" w:type="dxa"/>
            </w:trPr>
          </w:trPrChange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759" w:author="Scott, Kathy D." w:date="2021-01-05T20:05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760" w:author="s262089" w:date="2021-01-05T15:47:00Z"/>
                <w:sz w:val="20"/>
                <w:szCs w:val="20"/>
                <w:rPrChange w:id="761" w:author="Scott, Kathy D." w:date="2021-01-05T20:31:00Z">
                  <w:rPr>
                    <w:ins w:id="762" w:author="s262089" w:date="2021-01-05T15:47:00Z"/>
                  </w:rPr>
                </w:rPrChange>
              </w:rPr>
            </w:pPr>
            <w:ins w:id="763" w:author="s262089" w:date="2021-01-05T15:47:00Z">
              <w:r w:rsidRPr="00817169">
                <w:rPr>
                  <w:sz w:val="20"/>
                  <w:szCs w:val="20"/>
                  <w:rPrChange w:id="764" w:author="Scott, Kathy D." w:date="2021-01-05T20:31:00Z">
                    <w:rPr/>
                  </w:rPrChange>
                </w:rPr>
                <w:t xml:space="preserve">                                                     </w:t>
              </w:r>
              <w:r w:rsidRPr="004C02D4">
                <w:rPr>
                  <w:sz w:val="20"/>
                  <w:szCs w:val="20"/>
                </w:rPr>
                <w:t xml:space="preserve">CR 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765" w:author="Scott, Kathy D." w:date="2021-01-05T20:05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183FBA" w:rsidRPr="004C02D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766" w:author="s262089" w:date="2021-01-05T15:47:00Z"/>
                <w:sz w:val="20"/>
                <w:szCs w:val="20"/>
              </w:rPr>
            </w:pPr>
            <w:ins w:id="767" w:author="s262089" w:date="2021-01-05T15:47:00Z">
              <w:r w:rsidRPr="004C02D4">
                <w:rPr>
                  <w:sz w:val="20"/>
                  <w:szCs w:val="20"/>
                </w:rPr>
                <w:t>Credit Memo</w:t>
              </w:r>
            </w:ins>
          </w:p>
        </w:tc>
      </w:tr>
      <w:tr w:rsidR="00183FBA" w:rsidRPr="00817169" w:rsidTr="005D7874">
        <w:trPr>
          <w:gridAfter w:val="5"/>
          <w:wAfter w:w="1766" w:type="dxa"/>
          <w:ins w:id="768" w:author="s262089" w:date="2021-01-05T15:47:00Z"/>
          <w:trPrChange w:id="769" w:author="Scott, Kathy D." w:date="2021-01-05T20:05:00Z">
            <w:trPr>
              <w:gridAfter w:val="5"/>
              <w:wAfter w:w="474" w:type="dxa"/>
            </w:trPr>
          </w:trPrChange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770" w:author="Scott, Kathy D." w:date="2021-01-05T20:05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771" w:author="s262089" w:date="2021-01-05T15:47:00Z"/>
                <w:sz w:val="20"/>
                <w:szCs w:val="20"/>
                <w:rPrChange w:id="772" w:author="Scott, Kathy D." w:date="2021-01-05T20:31:00Z">
                  <w:rPr>
                    <w:ins w:id="773" w:author="s262089" w:date="2021-01-05T15:47:00Z"/>
                  </w:rPr>
                </w:rPrChange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774" w:author="Scott, Kathy D." w:date="2021-01-05T20:05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775" w:author="s262089" w:date="2021-01-05T15:47:00Z"/>
                <w:sz w:val="20"/>
                <w:szCs w:val="20"/>
                <w:rPrChange w:id="776" w:author="Scott, Kathy D." w:date="2021-01-05T20:31:00Z">
                  <w:rPr>
                    <w:ins w:id="777" w:author="s262089" w:date="2021-01-05T15:47:00Z"/>
                    <w:sz w:val="20"/>
                  </w:rPr>
                </w:rPrChange>
              </w:rPr>
            </w:pPr>
            <w:ins w:id="778" w:author="s262089" w:date="2021-01-05T15:47:00Z">
              <w:r w:rsidRPr="004C02D4">
                <w:rPr>
                  <w:sz w:val="20"/>
                  <w:szCs w:val="20"/>
                </w:rPr>
                <w:t xml:space="preserve">Required for CR initiated transaction to inform TDSP that transaction is </w:t>
              </w:r>
            </w:ins>
            <w:ins w:id="779" w:author="Scott, Kathy D." w:date="2021-01-05T20:08:00Z">
              <w:r w:rsidR="008F6C2A" w:rsidRPr="00817169">
                <w:rPr>
                  <w:sz w:val="20"/>
                  <w:szCs w:val="20"/>
                  <w:rPrChange w:id="780" w:author="Scott, Kathy D." w:date="2021-01-05T20:31:00Z">
                    <w:rPr>
                      <w:sz w:val="20"/>
                    </w:rPr>
                  </w:rPrChange>
                </w:rPr>
                <w:t>being used to reverse a Switch due to Customer’s Right of Rescission</w:t>
              </w:r>
            </w:ins>
            <w:ins w:id="781" w:author="s262089" w:date="2021-01-05T15:47:00Z">
              <w:del w:id="782" w:author="Scott, Kathy D." w:date="2021-01-05T20:08:00Z">
                <w:r w:rsidRPr="00817169" w:rsidDel="008F6C2A">
                  <w:rPr>
                    <w:sz w:val="20"/>
                    <w:szCs w:val="20"/>
                    <w:rPrChange w:id="783" w:author="Scott, Kathy D." w:date="2021-01-05T20:31:00Z">
                      <w:rPr>
                        <w:sz w:val="20"/>
                      </w:rPr>
                    </w:rPrChange>
                  </w:rPr>
                  <w:delText>to resolve an Customer Rescission</w:delText>
                </w:r>
              </w:del>
            </w:ins>
          </w:p>
        </w:tc>
      </w:tr>
      <w:tr w:rsidR="00183FBA" w:rsidRPr="00817169" w:rsidDel="005D7874" w:rsidTr="005D7874">
        <w:trPr>
          <w:gridAfter w:val="4"/>
          <w:wAfter w:w="1623" w:type="dxa"/>
          <w:ins w:id="784" w:author="s262089" w:date="2021-01-05T15:47:00Z"/>
          <w:del w:id="785" w:author="Scott, Kathy D." w:date="2021-01-05T20:05:00Z"/>
          <w:trPrChange w:id="786" w:author="Scott, Kathy D." w:date="2021-01-05T20:05:00Z">
            <w:trPr>
              <w:gridAfter w:val="4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787" w:author="Scott, Kathy D." w:date="2021-01-05T20:05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4C02D4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788" w:author="s262089" w:date="2021-01-05T15:47:00Z"/>
                <w:del w:id="789" w:author="Scott, Kathy D." w:date="2021-01-05T20:05:00Z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790" w:author="Scott, Kathy D." w:date="2021-01-05T20:05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791" w:author="s262089" w:date="2021-01-05T15:47:00Z"/>
                <w:del w:id="792" w:author="Scott, Kathy D." w:date="2021-01-05T20:05:00Z"/>
                <w:sz w:val="20"/>
                <w:szCs w:val="20"/>
                <w:rPrChange w:id="793" w:author="Scott, Kathy D." w:date="2021-01-05T20:31:00Z">
                  <w:rPr>
                    <w:ins w:id="794" w:author="s262089" w:date="2021-01-05T15:47:00Z"/>
                    <w:del w:id="795" w:author="Scott, Kathy D." w:date="2021-01-05T20:05:00Z"/>
                    <w:sz w:val="20"/>
                  </w:rPr>
                </w:rPrChange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796" w:author="Scott, Kathy D." w:date="2021-01-05T20:05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797" w:author="s262089" w:date="2021-01-05T15:47:00Z"/>
                <w:del w:id="798" w:author="Scott, Kathy D." w:date="2021-01-05T20:05:00Z"/>
                <w:sz w:val="20"/>
                <w:szCs w:val="20"/>
                <w:rPrChange w:id="799" w:author="Scott, Kathy D." w:date="2021-01-05T20:31:00Z">
                  <w:rPr>
                    <w:ins w:id="800" w:author="s262089" w:date="2021-01-05T15:47:00Z"/>
                    <w:del w:id="801" w:author="Scott, Kathy D." w:date="2021-01-05T20:05:00Z"/>
                  </w:rPr>
                </w:rPrChange>
              </w:rPr>
            </w:pPr>
          </w:p>
        </w:tc>
        <w:tc>
          <w:tcPr>
            <w:tcW w:w="4954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802" w:author="Scott, Kathy D." w:date="2021-01-05T20:05:00Z">
              <w:tcPr>
                <w:tcW w:w="4954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4C02D4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803" w:author="s262089" w:date="2021-01-05T15:47:00Z"/>
                <w:del w:id="804" w:author="Scott, Kathy D." w:date="2021-01-05T20:05:00Z"/>
                <w:sz w:val="20"/>
                <w:szCs w:val="20"/>
              </w:rPr>
            </w:pPr>
          </w:p>
        </w:tc>
      </w:tr>
      <w:tr w:rsidR="00183FBA" w:rsidRPr="00817169" w:rsidTr="005D7874">
        <w:trPr>
          <w:gridAfter w:val="5"/>
          <w:wAfter w:w="1766" w:type="dxa"/>
          <w:ins w:id="805" w:author="s262089" w:date="2021-01-05T15:47:00Z"/>
          <w:trPrChange w:id="806" w:author="Scott, Kathy D." w:date="2021-01-05T20:05:00Z">
            <w:trPr>
              <w:gridAfter w:val="5"/>
              <w:wAfter w:w="474" w:type="dxa"/>
            </w:trPr>
          </w:trPrChange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807" w:author="Scott, Kathy D." w:date="2021-01-05T20:05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808" w:author="s262089" w:date="2021-01-05T15:47:00Z"/>
                <w:sz w:val="20"/>
                <w:szCs w:val="20"/>
                <w:rPrChange w:id="809" w:author="Scott, Kathy D." w:date="2021-01-05T20:31:00Z">
                  <w:rPr>
                    <w:ins w:id="810" w:author="s262089" w:date="2021-01-05T15:47:00Z"/>
                  </w:rPr>
                </w:rPrChange>
              </w:rPr>
            </w:pPr>
            <w:ins w:id="811" w:author="s262089" w:date="2021-01-05T15:47:00Z">
              <w:r w:rsidRPr="00817169">
                <w:rPr>
                  <w:sz w:val="20"/>
                  <w:szCs w:val="20"/>
                  <w:rPrChange w:id="812" w:author="Scott, Kathy D." w:date="2021-01-05T20:31:00Z">
                    <w:rPr/>
                  </w:rPrChange>
                </w:rPr>
                <w:t xml:space="preserve">                                                     </w:t>
              </w:r>
              <w:r w:rsidRPr="004C02D4">
                <w:rPr>
                  <w:sz w:val="20"/>
                  <w:szCs w:val="20"/>
                </w:rPr>
                <w:t>IA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813" w:author="Scott, Kathy D." w:date="2021-01-05T20:05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183FBA" w:rsidRPr="004C02D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814" w:author="s262089" w:date="2021-01-05T15:47:00Z"/>
                <w:sz w:val="20"/>
                <w:szCs w:val="20"/>
              </w:rPr>
            </w:pPr>
            <w:ins w:id="815" w:author="s262089" w:date="2021-01-05T15:47:00Z">
              <w:r w:rsidRPr="004C02D4">
                <w:rPr>
                  <w:sz w:val="20"/>
                  <w:szCs w:val="20"/>
                </w:rPr>
                <w:t>Inventory</w:t>
              </w:r>
            </w:ins>
          </w:p>
        </w:tc>
      </w:tr>
      <w:tr w:rsidR="00183FBA" w:rsidRPr="00817169" w:rsidTr="005D7874">
        <w:trPr>
          <w:gridAfter w:val="5"/>
          <w:wAfter w:w="1766" w:type="dxa"/>
          <w:ins w:id="816" w:author="s262089" w:date="2021-01-05T15:47:00Z"/>
          <w:trPrChange w:id="817" w:author="Scott, Kathy D." w:date="2021-01-05T20:05:00Z">
            <w:trPr>
              <w:gridAfter w:val="5"/>
              <w:wAfter w:w="474" w:type="dxa"/>
            </w:trPr>
          </w:trPrChange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818" w:author="Scott, Kathy D." w:date="2021-01-05T20:05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819" w:author="s262089" w:date="2021-01-05T15:47:00Z"/>
                <w:sz w:val="20"/>
                <w:szCs w:val="20"/>
                <w:rPrChange w:id="820" w:author="Scott, Kathy D." w:date="2021-01-05T20:31:00Z">
                  <w:rPr>
                    <w:ins w:id="821" w:author="s262089" w:date="2021-01-05T15:47:00Z"/>
                  </w:rPr>
                </w:rPrChange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822" w:author="Scott, Kathy D." w:date="2021-01-05T20:05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:rsidR="008F6C2A" w:rsidRPr="00817169" w:rsidRDefault="00183FBA" w:rsidP="004C02D4">
            <w:pPr>
              <w:autoSpaceDE w:val="0"/>
              <w:autoSpaceDN w:val="0"/>
              <w:adjustRightInd w:val="0"/>
              <w:ind w:right="144"/>
              <w:rPr>
                <w:ins w:id="823" w:author="s262089" w:date="2021-01-05T15:47:00Z"/>
                <w:sz w:val="20"/>
                <w:szCs w:val="20"/>
                <w:rPrChange w:id="824" w:author="Scott, Kathy D." w:date="2021-01-05T20:31:00Z">
                  <w:rPr>
                    <w:ins w:id="825" w:author="s262089" w:date="2021-01-05T15:47:00Z"/>
                    <w:sz w:val="20"/>
                  </w:rPr>
                </w:rPrChange>
              </w:rPr>
            </w:pPr>
            <w:ins w:id="826" w:author="s262089" w:date="2021-01-05T15:47:00Z">
              <w:r w:rsidRPr="004C02D4">
                <w:rPr>
                  <w:sz w:val="20"/>
                  <w:szCs w:val="20"/>
                </w:rPr>
                <w:t xml:space="preserve">Required for CR initiated transaction to inform TDSP that transaction is </w:t>
              </w:r>
            </w:ins>
            <w:ins w:id="827" w:author="Scott, Kathy D." w:date="2021-01-05T20:10:00Z">
              <w:r w:rsidR="008F6C2A" w:rsidRPr="00817169">
                <w:rPr>
                  <w:sz w:val="20"/>
                  <w:szCs w:val="20"/>
                  <w:rPrChange w:id="828" w:author="Scott, Kathy D." w:date="2021-01-05T20:31:00Z">
                    <w:rPr>
                      <w:sz w:val="20"/>
                    </w:rPr>
                  </w:rPrChange>
                </w:rPr>
                <w:t xml:space="preserve">being used to reverse a Switch or Move-In due to an Inadvertent </w:t>
              </w:r>
            </w:ins>
            <w:ins w:id="829" w:author="Scott, Kathy D." w:date="2021-01-05T20:11:00Z">
              <w:r w:rsidR="008F6C2A" w:rsidRPr="00817169">
                <w:rPr>
                  <w:sz w:val="20"/>
                  <w:szCs w:val="20"/>
                  <w:rPrChange w:id="830" w:author="Scott, Kathy D." w:date="2021-01-05T20:31:00Z">
                    <w:rPr>
                      <w:sz w:val="20"/>
                    </w:rPr>
                  </w:rPrChange>
                </w:rPr>
                <w:t>Gain</w:t>
              </w:r>
            </w:ins>
            <w:ins w:id="831" w:author="s262089" w:date="2021-01-05T15:47:00Z">
              <w:del w:id="832" w:author="Scott, Kathy D." w:date="2021-01-05T20:10:00Z">
                <w:r w:rsidRPr="00817169" w:rsidDel="008F6C2A">
                  <w:rPr>
                    <w:sz w:val="20"/>
                    <w:szCs w:val="20"/>
                    <w:rPrChange w:id="833" w:author="Scott, Kathy D." w:date="2021-01-05T20:31:00Z">
                      <w:rPr>
                        <w:sz w:val="20"/>
                      </w:rPr>
                    </w:rPrChange>
                  </w:rPr>
                  <w:delText>to resolve an Inadvertent Switch</w:delText>
                </w:r>
              </w:del>
            </w:ins>
          </w:p>
        </w:tc>
      </w:tr>
      <w:tr w:rsidR="00183FBA" w:rsidRPr="00817169" w:rsidTr="005D7874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834" w:author="Scott, Kathy D." w:date="2021-01-05T20:05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835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836" w:author="Scott, Kathy D." w:date="2021-01-05T20:31:00Z">
                  <w:rPr>
                    <w:b/>
                  </w:rPr>
                </w:rPrChange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837" w:author="Scott, Kathy D." w:date="2021-01-05T20:05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838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839" w:author="Scott, Kathy D." w:date="2021-01-05T20:31:00Z">
                  <w:rPr>
                    <w:b/>
                  </w:rPr>
                </w:rPrChange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tcPrChange w:id="840" w:author="Scott, Kathy D." w:date="2021-01-05T20:05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841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842" w:author="Scott, Kathy D." w:date="2021-01-05T20:31:00Z">
                  <w:rPr>
                    <w:b/>
                  </w:rPr>
                </w:rPrChange>
              </w:rPr>
              <w:t>306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843" w:author="Scott, Kathy D." w:date="2021-01-05T20:05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844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845" w:author="Scott, Kathy D." w:date="2021-01-05T20:31:00Z">
                  <w:rPr>
                    <w:b/>
                  </w:rPr>
                </w:rPrChange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846" w:author="Scott, Kathy D." w:date="2021-01-05T20:05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847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848" w:author="Scott, Kathy D." w:date="2021-01-05T20:31:00Z">
                  <w:rPr>
                    <w:b/>
                  </w:rPr>
                </w:rPrChange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849" w:author="Scott, Kathy D." w:date="2021-01-05T20:05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850" w:author="Scott, Kathy D." w:date="2021-01-05T20:31:00Z">
                  <w:rPr/>
                </w:rPrChange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851" w:author="Scott, Kathy D." w:date="2021-01-05T20:05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852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853" w:author="Scott, Kathy D." w:date="2021-01-05T20:31:00Z">
                  <w:rPr>
                    <w:b/>
                  </w:rPr>
                </w:rPrChange>
              </w:rPr>
              <w:t>ID 1/2</w:t>
            </w:r>
          </w:p>
        </w:tc>
      </w:tr>
      <w:tr w:rsidR="00183FBA" w:rsidRPr="00817169" w:rsidTr="005D7874">
        <w:trPr>
          <w:gridAfter w:val="4"/>
          <w:wAfter w:w="1623" w:type="dxa"/>
          <w:trPrChange w:id="854" w:author="Scott, Kathy D." w:date="2021-01-05T20:05:00Z">
            <w:trPr>
              <w:gridAfter w:val="4"/>
              <w:wAfter w:w="331" w:type="dxa"/>
            </w:trPr>
          </w:trPrChange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855" w:author="Scott, Kathy D." w:date="2021-01-05T20:05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856" w:author="Scott, Kathy D." w:date="2021-01-05T20:31:00Z">
                  <w:rPr/>
                </w:rPrChange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tcPrChange w:id="857" w:author="Scott, Kathy D." w:date="2021-01-05T20:05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858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859" w:author="Scott, Kathy D." w:date="2021-01-05T20:31:00Z">
                  <w:rPr/>
                </w:rPrChange>
              </w:rPr>
              <w:t>Code indicating type of action</w:t>
            </w:r>
          </w:p>
        </w:tc>
      </w:tr>
      <w:tr w:rsidR="00183FBA" w:rsidRPr="00817169" w:rsidTr="005D7874">
        <w:trPr>
          <w:gridAfter w:val="4"/>
          <w:wAfter w:w="1623" w:type="dxa"/>
          <w:trPrChange w:id="860" w:author="Scott, Kathy D." w:date="2021-01-05T20:05:00Z">
            <w:trPr>
              <w:gridAfter w:val="4"/>
              <w:wAfter w:w="331" w:type="dxa"/>
            </w:trPr>
          </w:trPrChange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861" w:author="Scott, Kathy D." w:date="2021-01-05T20:05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862" w:author="Scott, Kathy D." w:date="2021-01-05T20:31:00Z">
                  <w:rPr/>
                </w:rPrChange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863" w:author="Scott, Kathy D." w:date="2021-01-05T20:05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864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865" w:author="Scott, Kathy D." w:date="2021-01-05T20:31:00Z">
                  <w:rPr/>
                </w:rPrChange>
              </w:rPr>
              <w:t>This segment is used to initially identify the type of 814 that is being sent or received.  Ignore the ANSI X12 definition of the code.</w:t>
            </w:r>
          </w:p>
        </w:tc>
      </w:tr>
      <w:tr w:rsidR="00183FBA" w:rsidRPr="00817169" w:rsidTr="005D7874">
        <w:trPr>
          <w:gridAfter w:val="4"/>
          <w:wAfter w:w="1623" w:type="dxa"/>
          <w:trPrChange w:id="866" w:author="Scott, Kathy D." w:date="2021-01-05T20:05:00Z">
            <w:trPr>
              <w:gridAfter w:val="4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867" w:author="Scott, Kathy D." w:date="2021-01-05T20:05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868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869" w:author="Scott, Kathy D." w:date="2021-01-05T20:31:00Z">
                  <w:rPr/>
                </w:rPrChange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870" w:author="Scott, Kathy D." w:date="2021-01-05T20:05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871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872" w:author="Scott, Kathy D." w:date="2021-01-05T20:31:00Z">
                  <w:rPr/>
                </w:rPrChange>
              </w:rPr>
              <w:t>16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873" w:author="Scott, Kathy D." w:date="2021-01-05T20:05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874" w:author="Scott, Kathy D." w:date="2021-01-05T20:31:00Z">
                  <w:rPr/>
                </w:rPrChange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875" w:author="Scott, Kathy D." w:date="2021-01-05T20:05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876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877" w:author="Scott, Kathy D." w:date="2021-01-05T20:31:00Z">
                  <w:rPr/>
                </w:rPrChange>
              </w:rPr>
              <w:t>Consider</w:t>
            </w:r>
          </w:p>
        </w:tc>
      </w:tr>
      <w:tr w:rsidR="00183FBA" w:rsidRPr="00817169" w:rsidTr="005D7874">
        <w:trPr>
          <w:gridAfter w:val="5"/>
          <w:wAfter w:w="1766" w:type="dxa"/>
          <w:trPrChange w:id="878" w:author="Scott, Kathy D." w:date="2021-01-05T20:05:00Z">
            <w:trPr>
              <w:gridAfter w:val="5"/>
              <w:wAfter w:w="474" w:type="dxa"/>
            </w:trPr>
          </w:trPrChange>
        </w:trPr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  <w:tcPrChange w:id="879" w:author="Scott, Kathy D." w:date="2021-01-05T20:05:00Z">
              <w:tcPr>
                <w:tcW w:w="468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880" w:author="Scott, Kathy D." w:date="2021-01-05T20:31:00Z">
                  <w:rPr/>
                </w:rPrChange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881" w:author="Scott, Kathy D." w:date="2021-01-05T20:05:00Z">
              <w:tcPr>
                <w:tcW w:w="468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882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883" w:author="Scott, Kathy D." w:date="2021-01-05T20:31:00Z">
                  <w:rPr/>
                </w:rPrChange>
              </w:rPr>
              <w:t>Indicates Texas SET Transaction 814_16</w:t>
            </w:r>
          </w:p>
        </w:tc>
      </w:tr>
    </w:tbl>
    <w:p w:rsidR="006C233C" w:rsidRPr="00817169" w:rsidRDefault="006C233C" w:rsidP="00AA00E4">
      <w:pPr>
        <w:rPr>
          <w:sz w:val="20"/>
          <w:szCs w:val="20"/>
          <w:rPrChange w:id="884" w:author="Scott, Kathy D." w:date="2021-01-05T20:31:00Z">
            <w:rPr/>
          </w:rPrChange>
        </w:rPr>
      </w:pPr>
    </w:p>
    <w:sectPr w:rsidR="006C233C" w:rsidRPr="00817169" w:rsidSect="00C66C6B">
      <w:pgSz w:w="12240" w:h="15840"/>
      <w:pgMar w:top="1440" w:right="1440" w:bottom="1260" w:left="1440" w:header="720" w:footer="720" w:gutter="0"/>
      <w:cols w:space="720"/>
      <w:docGrid w:linePitch="360"/>
      <w:sectPrChange w:id="885" w:author="Scott, Kathy D." w:date="2021-01-05T20:49:00Z">
        <w:sectPr w:rsidR="006C233C" w:rsidRPr="00817169" w:rsidSect="00C66C6B">
          <w:pgMar w:top="1440" w:right="1440" w:bottom="1440" w:left="1440" w:header="720" w:footer="720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C18" w:rsidRDefault="00010C18" w:rsidP="004E1DB4">
      <w:r>
        <w:separator/>
      </w:r>
    </w:p>
  </w:endnote>
  <w:endnote w:type="continuationSeparator" w:id="0">
    <w:p w:rsidR="00010C18" w:rsidRDefault="00010C18" w:rsidP="004E1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C18" w:rsidRDefault="00010C18" w:rsidP="004E1DB4">
      <w:r>
        <w:separator/>
      </w:r>
    </w:p>
  </w:footnote>
  <w:footnote w:type="continuationSeparator" w:id="0">
    <w:p w:rsidR="00010C18" w:rsidRDefault="00010C18" w:rsidP="004E1DB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cott, Kathy D.">
    <w15:presenceInfo w15:providerId="AD" w15:userId="S::kathy.scott@centerpointenergy.com::45815a97-2a7e-40e3-b63c-6325ac9adede"/>
  </w15:person>
  <w15:person w15:author="Jim Lee">
    <w15:presenceInfo w15:providerId="None" w15:userId="Jim Lee"/>
  </w15:person>
  <w15:person w15:author="s262089">
    <w15:presenceInfo w15:providerId="None" w15:userId="s2620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DB4"/>
    <w:rsid w:val="0001086E"/>
    <w:rsid w:val="00010C18"/>
    <w:rsid w:val="00030E3B"/>
    <w:rsid w:val="00183FBA"/>
    <w:rsid w:val="002A5CBF"/>
    <w:rsid w:val="0044740D"/>
    <w:rsid w:val="00483EEF"/>
    <w:rsid w:val="004C02D4"/>
    <w:rsid w:val="004E1DB4"/>
    <w:rsid w:val="004F29AF"/>
    <w:rsid w:val="004F5C08"/>
    <w:rsid w:val="004F7C82"/>
    <w:rsid w:val="005B585A"/>
    <w:rsid w:val="005D7874"/>
    <w:rsid w:val="005E3862"/>
    <w:rsid w:val="0062450D"/>
    <w:rsid w:val="006C233C"/>
    <w:rsid w:val="007651A6"/>
    <w:rsid w:val="0076699E"/>
    <w:rsid w:val="00817169"/>
    <w:rsid w:val="008F6C2A"/>
    <w:rsid w:val="009E547A"/>
    <w:rsid w:val="00AA00E4"/>
    <w:rsid w:val="00C66C6B"/>
    <w:rsid w:val="00E2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B99E44"/>
  <w15:chartTrackingRefBased/>
  <w15:docId w15:val="{C1259857-3F92-47ED-B0F8-0EF7E7EF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D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DB4"/>
  </w:style>
  <w:style w:type="paragraph" w:styleId="Footer">
    <w:name w:val="footer"/>
    <w:basedOn w:val="Normal"/>
    <w:link w:val="FooterChar"/>
    <w:uiPriority w:val="99"/>
    <w:unhideWhenUsed/>
    <w:rsid w:val="004E1D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DB4"/>
  </w:style>
  <w:style w:type="paragraph" w:styleId="Revision">
    <w:name w:val="Revision"/>
    <w:hidden/>
    <w:uiPriority w:val="99"/>
    <w:semiHidden/>
    <w:rsid w:val="00AA0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0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0E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e9c0b8d7-bdb4-4fd3-b62a-f50327aaefce" origin="defaultValue">
  <element uid="936e22d5-45a7-4cb7-95ab-1aa8c7c88789" value=""/>
</sisl>
</file>

<file path=customXml/itemProps1.xml><?xml version="1.0" encoding="utf-8"?>
<ds:datastoreItem xmlns:ds="http://schemas.openxmlformats.org/officeDocument/2006/customXml" ds:itemID="{2BBB5D61-C381-4AB8-AEAC-FB4D23AC02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1938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Electric Power</Company>
  <LinksUpToDate>false</LinksUpToDate>
  <CharactersWithSpaces>12963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s262089</dc:creator>
  <cp:keywords/>
  <dc:description/>
  <cp:lastModifiedBy>Scott, Kathy D.</cp:lastModifiedBy>
  <cp:revision>12</cp:revision>
  <dcterms:created xsi:type="dcterms:W3CDTF">2021-01-05T23:27:00Z</dcterms:created>
  <dcterms:modified xsi:type="dcterms:W3CDTF">2021-01-06T02:49:00Z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0eef2d87-d5a6-4f0a-8ac4-7433c4ed8f58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policy="e9c0b8d7-bdb4-4fd3-b62a-f50327aaefce" origin="defaultValue" xmlns="http://www.boldonj</vt:lpwstr>
  </property>
  <property fmtid="{D5CDD505-2E9C-101B-9397-08002B2CF9AE}" pid="4" name="bjDocumentLabelXML-0">
    <vt:lpwstr>ames.com/2008/01/sie/internal/label"&gt;&lt;element uid="936e22d5-45a7-4cb7-95ab-1aa8c7c88789" value="" /&gt;&lt;/sisl&gt;</vt:lpwstr>
  </property>
  <property fmtid="{D5CDD505-2E9C-101B-9397-08002B2CF9AE}" pid="5" name="bjDocumentSecurityLabel">
    <vt:lpwstr>Uncategorized</vt:lpwstr>
  </property>
  <property fmtid="{D5CDD505-2E9C-101B-9397-08002B2CF9AE}" pid="6" name="bjSaver">
    <vt:lpwstr>hVeZjyyepu7wfUb3kwBo4T82bAn9HrXq</vt:lpwstr>
  </property>
</Properties>
</file>